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170"/>
        <w:gridCol w:w="3503"/>
        <w:gridCol w:w="236"/>
        <w:gridCol w:w="883"/>
        <w:gridCol w:w="854"/>
        <w:gridCol w:w="3106"/>
      </w:tblGrid>
      <w:tr w:rsidR="003A38E4" w:rsidRPr="00D87C73" w14:paraId="4B1A68C9" w14:textId="77777777" w:rsidTr="00F20034">
        <w:trPr>
          <w:trHeight w:val="346"/>
        </w:trPr>
        <w:tc>
          <w:tcPr>
            <w:tcW w:w="1170" w:type="dxa"/>
            <w:tcBorders>
              <w:top w:val="nil"/>
              <w:left w:val="nil"/>
              <w:bottom w:val="nil"/>
              <w:right w:val="nil"/>
            </w:tcBorders>
            <w:shd w:val="clear" w:color="auto" w:fill="auto"/>
            <w:noWrap/>
            <w:vAlign w:val="bottom"/>
            <w:hideMark/>
          </w:tcPr>
          <w:p w14:paraId="3E5CE587" w14:textId="4D38A100"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854089">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582" w:type="dxa"/>
            <w:gridSpan w:val="5"/>
            <w:tcBorders>
              <w:top w:val="nil"/>
              <w:left w:val="single" w:sz="8" w:space="0" w:color="auto"/>
              <w:bottom w:val="nil"/>
              <w:right w:val="nil"/>
            </w:tcBorders>
            <w:shd w:val="clear" w:color="auto" w:fill="auto"/>
            <w:vAlign w:val="center"/>
            <w:hideMark/>
          </w:tcPr>
          <w:p w14:paraId="1D5AFC6D" w14:textId="5D1C0AB8" w:rsidR="003A38E4" w:rsidRDefault="003A38E4" w:rsidP="002C71F1">
            <w:pPr>
              <w:jc w:val="left"/>
              <w:rPr>
                <w:rFonts w:ascii="Arial" w:hAnsi="Arial" w:cs="Arial"/>
                <w:b/>
                <w:bCs/>
              </w:rPr>
            </w:pPr>
          </w:p>
          <w:p w14:paraId="1470D9C7" w14:textId="157B7649" w:rsidR="005907C8" w:rsidRDefault="005907C8" w:rsidP="002C71F1">
            <w:pPr>
              <w:jc w:val="left"/>
              <w:rPr>
                <w:rFonts w:ascii="Arial" w:hAnsi="Arial" w:cs="Arial"/>
                <w:b/>
                <w:bCs/>
              </w:rPr>
            </w:pPr>
          </w:p>
          <w:p w14:paraId="4692AB2D" w14:textId="10856202" w:rsidR="003A38E4" w:rsidRDefault="005907C8" w:rsidP="002C71F1">
            <w:pPr>
              <w:jc w:val="left"/>
              <w:rPr>
                <w:rFonts w:ascii="Arial" w:hAnsi="Arial" w:cs="Arial"/>
                <w:b/>
                <w:bCs/>
              </w:rPr>
            </w:pPr>
            <w:r w:rsidRPr="004E3062">
              <w:rPr>
                <w:rFonts w:ascii="Arial" w:hAnsi="Arial" w:cs="Arial"/>
                <w:noProof/>
                <w:sz w:val="20"/>
                <w:szCs w:val="20"/>
              </w:rPr>
              <w:drawing>
                <wp:anchor distT="0" distB="0" distL="114300" distR="114300" simplePos="0" relativeHeight="251659264" behindDoc="0" locked="0" layoutInCell="1" allowOverlap="1" wp14:anchorId="2EA4E5B2" wp14:editId="1B16CF7B">
                  <wp:simplePos x="0" y="0"/>
                  <wp:positionH relativeFrom="column">
                    <wp:posOffset>-1437640</wp:posOffset>
                  </wp:positionH>
                  <wp:positionV relativeFrom="paragraph">
                    <wp:posOffset>165100</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8"/>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r w:rsidR="003A38E4">
              <w:rPr>
                <w:rFonts w:ascii="Arial" w:hAnsi="Arial" w:cs="Arial"/>
                <w:b/>
                <w:bCs/>
              </w:rPr>
              <w:t>Annex C:</w:t>
            </w:r>
            <w:r w:rsidR="007B482A">
              <w:rPr>
                <w:rFonts w:ascii="Arial" w:hAnsi="Arial" w:cs="Arial"/>
                <w:b/>
                <w:bCs/>
              </w:rPr>
              <w:t xml:space="preserve"> </w:t>
            </w:r>
            <w:r w:rsidR="003A38E4">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39FD543B" w:rsidR="003A38E4" w:rsidRPr="00B269F1" w:rsidRDefault="003A38E4" w:rsidP="002C71F1">
            <w:pPr>
              <w:jc w:val="left"/>
              <w:rPr>
                <w:rFonts w:ascii="Arial" w:hAnsi="Arial" w:cs="Arial"/>
                <w:b/>
                <w:bCs/>
              </w:rPr>
            </w:pPr>
            <w:r w:rsidRPr="00B269F1">
              <w:rPr>
                <w:rFonts w:ascii="Arial" w:hAnsi="Arial" w:cs="Arial"/>
                <w:b/>
                <w:bCs/>
              </w:rPr>
              <w:t>Supply of Groceries (Office Consumables-</w:t>
            </w:r>
            <w:r w:rsidR="006E4A46">
              <w:rPr>
                <w:rFonts w:ascii="Arial" w:hAnsi="Arial" w:cs="Arial"/>
                <w:b/>
                <w:bCs/>
              </w:rPr>
              <w:t xml:space="preserve"> C</w:t>
            </w:r>
            <w:r w:rsidRPr="00B269F1">
              <w:rPr>
                <w:rFonts w:ascii="Arial" w:hAnsi="Arial" w:cs="Arial"/>
                <w:b/>
                <w:bCs/>
              </w:rPr>
              <w:t xml:space="preserve">leaning items, beverages, biscuits, </w:t>
            </w:r>
            <w:r w:rsidR="006E4A46">
              <w:rPr>
                <w:rFonts w:ascii="Arial" w:hAnsi="Arial" w:cs="Arial"/>
                <w:b/>
                <w:bCs/>
              </w:rPr>
              <w:t>K</w:t>
            </w:r>
            <w:r w:rsidRPr="00B269F1">
              <w:rPr>
                <w:rFonts w:ascii="Arial" w:hAnsi="Arial" w:cs="Arial"/>
                <w:b/>
                <w:bCs/>
              </w:rPr>
              <w:t xml:space="preserve">itchen </w:t>
            </w:r>
            <w:r w:rsidR="006E4A46">
              <w:rPr>
                <w:rFonts w:ascii="Arial" w:hAnsi="Arial" w:cs="Arial"/>
                <w:b/>
                <w:bCs/>
              </w:rPr>
              <w:t>U</w:t>
            </w:r>
            <w:r w:rsidRPr="00B269F1">
              <w:rPr>
                <w:rFonts w:ascii="Arial" w:hAnsi="Arial" w:cs="Arial"/>
                <w:b/>
                <w:bCs/>
              </w:rPr>
              <w:t>tensils etc</w:t>
            </w:r>
            <w:r w:rsidR="005907C8">
              <w:rPr>
                <w:rFonts w:ascii="Arial" w:hAnsi="Arial" w:cs="Arial"/>
                <w:b/>
                <w:bCs/>
              </w:rPr>
              <w:t>.</w:t>
            </w:r>
            <w:r w:rsidRPr="00B269F1">
              <w:rPr>
                <w:rFonts w:ascii="Arial" w:hAnsi="Arial" w:cs="Arial"/>
                <w:b/>
                <w:bCs/>
              </w:rPr>
              <w:t>)</w:t>
            </w:r>
          </w:p>
        </w:tc>
      </w:tr>
      <w:bookmarkEnd w:id="0"/>
      <w:tr w:rsidR="003A38E4" w:rsidRPr="00D87C73" w14:paraId="36BCC92F" w14:textId="77777777" w:rsidTr="00F20034">
        <w:trPr>
          <w:trHeight w:val="256"/>
        </w:trPr>
        <w:tc>
          <w:tcPr>
            <w:tcW w:w="117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50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5425CBEE"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854089">
              <w:rPr>
                <w:rFonts w:ascii="Arial" w:hAnsi="Arial" w:cs="Arial"/>
                <w:b/>
                <w:bCs/>
                <w:sz w:val="20"/>
                <w:szCs w:val="20"/>
              </w:rPr>
              <w:t>Bidi Bidi-</w:t>
            </w:r>
            <w:proofErr w:type="spellStart"/>
            <w:r w:rsidR="00854089">
              <w:rPr>
                <w:rFonts w:ascii="Arial" w:hAnsi="Arial" w:cs="Arial"/>
                <w:b/>
                <w:bCs/>
                <w:sz w:val="20"/>
                <w:szCs w:val="20"/>
              </w:rPr>
              <w:t>Yumbe</w:t>
            </w:r>
            <w:proofErr w:type="spellEnd"/>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F20034">
        <w:trPr>
          <w:trHeight w:val="256"/>
        </w:trPr>
        <w:tc>
          <w:tcPr>
            <w:tcW w:w="117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69E1BF5F"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F20034">
        <w:trPr>
          <w:trHeight w:val="256"/>
        </w:trPr>
        <w:tc>
          <w:tcPr>
            <w:tcW w:w="117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50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F20034">
        <w:trPr>
          <w:trHeight w:val="487"/>
        </w:trPr>
        <w:tc>
          <w:tcPr>
            <w:tcW w:w="117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4E3062" w:rsidRDefault="003A38E4" w:rsidP="002C71F1">
            <w:pPr>
              <w:jc w:val="left"/>
              <w:rPr>
                <w:rFonts w:ascii="Arial" w:hAnsi="Arial" w:cs="Arial"/>
                <w:b/>
                <w:bCs/>
                <w:sz w:val="22"/>
                <w:szCs w:val="22"/>
              </w:rPr>
            </w:pPr>
            <w:bookmarkStart w:id="3" w:name="_Hlk65737275"/>
            <w:bookmarkEnd w:id="1"/>
            <w:r w:rsidRPr="004E3062">
              <w:rPr>
                <w:rFonts w:ascii="Arial" w:hAnsi="Arial" w:cs="Arial"/>
                <w:b/>
                <w:bCs/>
                <w:sz w:val="22"/>
                <w:szCs w:val="22"/>
              </w:rPr>
              <w:t>ITEM NUMBER</w:t>
            </w:r>
          </w:p>
        </w:tc>
        <w:tc>
          <w:tcPr>
            <w:tcW w:w="350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4E3062" w:rsidRDefault="003A38E4" w:rsidP="002C71F1">
            <w:pPr>
              <w:jc w:val="center"/>
              <w:rPr>
                <w:rFonts w:ascii="Arial" w:hAnsi="Arial" w:cs="Arial"/>
                <w:b/>
                <w:bCs/>
              </w:rPr>
            </w:pPr>
            <w:r w:rsidRPr="004E3062">
              <w:rPr>
                <w:rFonts w:ascii="Arial" w:hAnsi="Arial"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4E3062" w:rsidRDefault="003A38E4" w:rsidP="002C71F1">
            <w:pPr>
              <w:jc w:val="left"/>
              <w:rPr>
                <w:rFonts w:ascii="Arial" w:hAnsi="Arial" w:cs="Arial"/>
                <w:b/>
                <w:bCs/>
              </w:rPr>
            </w:pPr>
            <w:r w:rsidRPr="004E3062">
              <w:rPr>
                <w:rFonts w:ascii="Arial" w:hAnsi="Arial"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4E3062" w:rsidRDefault="003A38E4" w:rsidP="002C71F1">
            <w:pPr>
              <w:jc w:val="center"/>
              <w:rPr>
                <w:rFonts w:ascii="Arial" w:hAnsi="Arial" w:cs="Arial"/>
                <w:b/>
                <w:bCs/>
              </w:rPr>
            </w:pPr>
            <w:r>
              <w:rPr>
                <w:rFonts w:ascii="Arial" w:hAnsi="Arial"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44134E92" w:rsidR="003A38E4" w:rsidRPr="00B269F1" w:rsidRDefault="005907C8" w:rsidP="002C71F1">
            <w:pPr>
              <w:rPr>
                <w:rFonts w:ascii="Arial" w:hAnsi="Arial" w:cs="Arial"/>
                <w:b/>
                <w:bCs/>
              </w:rPr>
            </w:pPr>
            <w:r>
              <w:rPr>
                <w:rFonts w:ascii="Arial" w:hAnsi="Arial" w:cs="Arial"/>
                <w:b/>
                <w:bCs/>
              </w:rPr>
              <w:t xml:space="preserve">UNIT </w:t>
            </w:r>
            <w:proofErr w:type="gramStart"/>
            <w:r w:rsidR="003A38E4" w:rsidRPr="00B269F1">
              <w:rPr>
                <w:rFonts w:ascii="Arial" w:hAnsi="Arial" w:cs="Arial"/>
                <w:b/>
                <w:bCs/>
              </w:rPr>
              <w:t>PRICE  (</w:t>
            </w:r>
            <w:proofErr w:type="gramEnd"/>
            <w:r w:rsidR="003A38E4" w:rsidRPr="00B269F1">
              <w:rPr>
                <w:rFonts w:ascii="Arial" w:hAnsi="Arial" w:cs="Arial"/>
                <w:b/>
                <w:bCs/>
              </w:rPr>
              <w:t>USH)</w:t>
            </w:r>
          </w:p>
        </w:tc>
      </w:tr>
      <w:tr w:rsidR="00CB1D53" w:rsidRPr="00D87C73" w14:paraId="17CDCCB4" w14:textId="77777777" w:rsidTr="00B11E60">
        <w:trPr>
          <w:trHeight w:val="128"/>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2FCAB" w14:textId="6EE4035D" w:rsidR="00CB1D53" w:rsidRPr="004E3062" w:rsidRDefault="00B11E60" w:rsidP="00CB1D53">
            <w:pPr>
              <w:jc w:val="center"/>
              <w:rPr>
                <w:rFonts w:ascii="Arial" w:hAnsi="Arial" w:cs="Arial"/>
                <w:sz w:val="20"/>
                <w:szCs w:val="20"/>
              </w:rPr>
            </w:pPr>
            <w:r>
              <w:rPr>
                <w:rFonts w:ascii="Arial" w:hAnsi="Arial" w:cs="Arial"/>
                <w:sz w:val="20"/>
                <w:szCs w:val="20"/>
              </w:rPr>
              <w:t>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123E84B" w14:textId="73DEBD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Assorted Baking Trays (Cup Cake muffins for 12 cups)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9933340" w14:textId="30DE785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CB1D53" w:rsidRPr="004E3062" w:rsidRDefault="00CB1D53" w:rsidP="00CB1D53">
            <w:pPr>
              <w:jc w:val="left"/>
              <w:rPr>
                <w:rFonts w:ascii="Arial" w:hAnsi="Arial" w:cs="Arial"/>
              </w:rPr>
            </w:pPr>
          </w:p>
        </w:tc>
      </w:tr>
      <w:tr w:rsidR="00CB1D53" w:rsidRPr="00D87C73" w14:paraId="1E27A9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D32CBF0" w14:textId="3C61F934" w:rsidR="00CB1D53" w:rsidRPr="004E3062" w:rsidRDefault="00B11E60" w:rsidP="00CB1D53">
            <w:pPr>
              <w:jc w:val="center"/>
              <w:rPr>
                <w:rFonts w:ascii="Arial" w:hAnsi="Arial" w:cs="Arial"/>
                <w:sz w:val="20"/>
                <w:szCs w:val="20"/>
              </w:rPr>
            </w:pPr>
            <w:r>
              <w:rPr>
                <w:rFonts w:ascii="Arial" w:hAnsi="Arial" w:cs="Arial"/>
                <w:sz w:val="20"/>
                <w:szCs w:val="20"/>
              </w:rPr>
              <w:t>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C69905" w14:textId="6DDE20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Axion the grease stripper 400g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DE91EB2" w14:textId="6AB058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CB1D53" w:rsidRPr="004E3062" w:rsidRDefault="00CB1D53" w:rsidP="00CB1D53">
            <w:pPr>
              <w:jc w:val="left"/>
              <w:rPr>
                <w:rFonts w:ascii="Arial" w:hAnsi="Arial" w:cs="Arial"/>
              </w:rPr>
            </w:pPr>
          </w:p>
        </w:tc>
      </w:tr>
      <w:tr w:rsidR="00CB1D53" w:rsidRPr="00D87C73" w14:paraId="33EDFBE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A5E341" w14:textId="15A20175" w:rsidR="00CB1D53" w:rsidRPr="004E3062" w:rsidRDefault="00B11E60" w:rsidP="00CB1D53">
            <w:pPr>
              <w:jc w:val="center"/>
              <w:rPr>
                <w:rFonts w:ascii="Arial" w:hAnsi="Arial" w:cs="Arial"/>
                <w:sz w:val="20"/>
                <w:szCs w:val="20"/>
              </w:rPr>
            </w:pPr>
            <w:r>
              <w:rPr>
                <w:rFonts w:ascii="Arial" w:hAnsi="Arial" w:cs="Arial"/>
                <w:sz w:val="20"/>
                <w:szCs w:val="20"/>
              </w:rPr>
              <w:t>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10C1D23" w14:textId="0CF660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Flour -2kg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8C6B08B" w14:textId="286C0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CB1D53" w:rsidRPr="004E3062" w:rsidRDefault="00CB1D53" w:rsidP="00CB1D53">
            <w:pPr>
              <w:jc w:val="left"/>
              <w:rPr>
                <w:rFonts w:ascii="Arial" w:hAnsi="Arial" w:cs="Arial"/>
              </w:rPr>
            </w:pPr>
          </w:p>
        </w:tc>
      </w:tr>
      <w:tr w:rsidR="00CB1D53" w:rsidRPr="00D87C73" w14:paraId="445946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E6976D" w14:textId="031E9683" w:rsidR="00CB1D53" w:rsidRPr="004E3062" w:rsidRDefault="00B11E60" w:rsidP="00CB1D53">
            <w:pPr>
              <w:jc w:val="center"/>
              <w:rPr>
                <w:rFonts w:ascii="Arial" w:hAnsi="Arial" w:cs="Arial"/>
                <w:sz w:val="20"/>
                <w:szCs w:val="20"/>
              </w:rPr>
            </w:pPr>
            <w:r>
              <w:rPr>
                <w:rFonts w:ascii="Arial" w:hAnsi="Arial" w:cs="Arial"/>
                <w:sz w:val="20"/>
                <w:szCs w:val="20"/>
              </w:rPr>
              <w:t>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84C12C0" w14:textId="3B946A6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Margarine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9784E01" w14:textId="71F219D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CB1D53" w:rsidRPr="004E3062" w:rsidRDefault="00CB1D53" w:rsidP="00CB1D53">
            <w:pPr>
              <w:jc w:val="left"/>
              <w:rPr>
                <w:rFonts w:ascii="Arial" w:hAnsi="Arial" w:cs="Arial"/>
              </w:rPr>
            </w:pPr>
          </w:p>
        </w:tc>
      </w:tr>
      <w:tr w:rsidR="00CB1D53" w:rsidRPr="00D87C73" w14:paraId="137F7A8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E2E14F" w14:textId="4780CB20" w:rsidR="00CB1D53" w:rsidRPr="004E3062" w:rsidRDefault="00B11E60" w:rsidP="00CB1D53">
            <w:pPr>
              <w:jc w:val="center"/>
              <w:rPr>
                <w:rFonts w:ascii="Arial" w:hAnsi="Arial" w:cs="Arial"/>
                <w:sz w:val="20"/>
                <w:szCs w:val="20"/>
              </w:rPr>
            </w:pPr>
            <w:r>
              <w:rPr>
                <w:rFonts w:ascii="Arial" w:hAnsi="Arial" w:cs="Arial"/>
                <w:sz w:val="20"/>
                <w:szCs w:val="20"/>
              </w:rPr>
              <w:t>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DEA5E54" w14:textId="401ADB0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Baking Powder-100gm per piece, 72 pieces per carton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3319310" w14:textId="68D0EF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CB1D53" w:rsidRPr="004E3062" w:rsidRDefault="00CB1D53" w:rsidP="00CB1D53">
            <w:pPr>
              <w:jc w:val="left"/>
              <w:rPr>
                <w:rFonts w:ascii="Arial" w:hAnsi="Arial" w:cs="Arial"/>
              </w:rPr>
            </w:pPr>
          </w:p>
        </w:tc>
      </w:tr>
      <w:tr w:rsidR="00CB1D53" w:rsidRPr="00D87C73" w14:paraId="4D11625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8C87A1" w14:textId="32FD528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3BE542" w14:textId="38D00A6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Bathroom bins - small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D6F08A" w14:textId="249C6F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CB1D53" w:rsidRPr="004E3062" w:rsidRDefault="00CB1D53" w:rsidP="00CB1D53">
            <w:pPr>
              <w:jc w:val="left"/>
              <w:rPr>
                <w:rFonts w:ascii="Arial" w:hAnsi="Arial" w:cs="Arial"/>
              </w:rPr>
            </w:pPr>
          </w:p>
        </w:tc>
      </w:tr>
      <w:tr w:rsidR="00CB1D53" w:rsidRPr="00D87C73" w14:paraId="605767A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EF6B7D1" w14:textId="3B5510D1" w:rsidR="00CB1D53" w:rsidRPr="004E3062" w:rsidRDefault="00B11E60" w:rsidP="00CB1D53">
            <w:pPr>
              <w:jc w:val="center"/>
              <w:rPr>
                <w:rFonts w:ascii="Arial" w:hAnsi="Arial" w:cs="Arial"/>
                <w:sz w:val="20"/>
                <w:szCs w:val="20"/>
              </w:rPr>
            </w:pPr>
            <w:r>
              <w:rPr>
                <w:rFonts w:ascii="Arial" w:hAnsi="Arial" w:cs="Arial"/>
                <w:sz w:val="20"/>
                <w:szCs w:val="20"/>
              </w:rPr>
              <w:t>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F68B57" w14:textId="69A3AC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4C6E36" w14:textId="6E9E40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Pair</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CB1D53" w:rsidRPr="004E3062" w:rsidRDefault="00CB1D53" w:rsidP="00CB1D53">
            <w:pPr>
              <w:jc w:val="left"/>
              <w:rPr>
                <w:rFonts w:ascii="Arial" w:hAnsi="Arial" w:cs="Arial"/>
              </w:rPr>
            </w:pPr>
          </w:p>
        </w:tc>
      </w:tr>
      <w:tr w:rsidR="00CB1D53" w:rsidRPr="00D87C73" w14:paraId="68135CE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430A0B4" w14:textId="4972E5BC"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891D8DB" w14:textId="46DFD43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Batteries-AAA 1.5V alkaline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E391DA0" w14:textId="3BE1C7B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CB1D53" w:rsidRPr="004E3062" w:rsidRDefault="00CB1D53" w:rsidP="00CB1D53">
            <w:pPr>
              <w:jc w:val="left"/>
              <w:rPr>
                <w:rFonts w:ascii="Arial" w:hAnsi="Arial" w:cs="Arial"/>
              </w:rPr>
            </w:pPr>
          </w:p>
        </w:tc>
      </w:tr>
      <w:tr w:rsidR="0002479B" w:rsidRPr="00D87C73" w14:paraId="4BFC9C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FF6EF5" w14:textId="57E445E5" w:rsidR="0002479B" w:rsidRPr="004E3062" w:rsidRDefault="00B11E60" w:rsidP="00CB1D53">
            <w:pPr>
              <w:jc w:val="center"/>
              <w:rPr>
                <w:rFonts w:ascii="Arial" w:hAnsi="Arial" w:cs="Arial"/>
                <w:sz w:val="20"/>
                <w:szCs w:val="20"/>
              </w:rPr>
            </w:pPr>
            <w:r>
              <w:rPr>
                <w:rFonts w:ascii="Arial" w:hAnsi="Arial" w:cs="Arial"/>
                <w:sz w:val="20"/>
                <w:szCs w:val="20"/>
              </w:rPr>
              <w:t>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795064E6" w14:textId="5D40ABBE"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Beef Masala 100g</w:t>
            </w:r>
            <w:del w:id="4" w:author="Timothy Ssebulime" w:date="2022-03-04T20:50:00Z">
              <w:r w:rsidDel="0002479B">
                <w:rPr>
                  <w:rFonts w:ascii="Arial" w:hAnsi="Arial" w:cs="Arial"/>
                  <w:color w:val="000000"/>
                  <w:sz w:val="20"/>
                  <w:szCs w:val="20"/>
                </w:rPr>
                <w:delText xml:space="preserve"> </w:delText>
              </w:r>
            </w:del>
          </w:p>
        </w:tc>
        <w:tc>
          <w:tcPr>
            <w:tcW w:w="1119" w:type="dxa"/>
            <w:gridSpan w:val="2"/>
            <w:tcBorders>
              <w:top w:val="nil"/>
              <w:left w:val="nil"/>
              <w:bottom w:val="single" w:sz="4" w:space="0" w:color="000000"/>
              <w:right w:val="single" w:sz="4" w:space="0" w:color="000000"/>
            </w:tcBorders>
            <w:shd w:val="clear" w:color="auto" w:fill="auto"/>
            <w:noWrap/>
            <w:vAlign w:val="bottom"/>
          </w:tcPr>
          <w:p w14:paraId="1C3BB8BA" w14:textId="3E4235E1"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3A2A8413" w14:textId="0D19CBD7" w:rsidR="0002479B" w:rsidRPr="00233337" w:rsidRDefault="0002479B" w:rsidP="00CB1D53">
            <w:pPr>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1991D7" w14:textId="77777777" w:rsidR="0002479B" w:rsidRPr="004E3062" w:rsidRDefault="0002479B" w:rsidP="00CB1D53">
            <w:pPr>
              <w:jc w:val="left"/>
              <w:rPr>
                <w:rFonts w:ascii="Arial" w:hAnsi="Arial" w:cs="Arial"/>
              </w:rPr>
            </w:pPr>
          </w:p>
        </w:tc>
      </w:tr>
      <w:tr w:rsidR="003A59F3" w:rsidRPr="00D87C73" w14:paraId="61D8809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EA0C10" w14:textId="03052AD2" w:rsidR="003A59F3" w:rsidRPr="004E3062" w:rsidRDefault="00B11E60" w:rsidP="00CB1D53">
            <w:pPr>
              <w:jc w:val="center"/>
              <w:rPr>
                <w:rFonts w:ascii="Arial" w:hAnsi="Arial" w:cs="Arial"/>
                <w:sz w:val="20"/>
                <w:szCs w:val="20"/>
              </w:rPr>
            </w:pPr>
            <w:r>
              <w:rPr>
                <w:rFonts w:ascii="Arial" w:hAnsi="Arial" w:cs="Arial"/>
                <w:sz w:val="20"/>
                <w:szCs w:val="20"/>
              </w:rPr>
              <w:t>10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0DDBF9F" w14:textId="1E877DD0"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Black Pepper 100gm</w:t>
            </w:r>
          </w:p>
        </w:tc>
        <w:tc>
          <w:tcPr>
            <w:tcW w:w="1119" w:type="dxa"/>
            <w:gridSpan w:val="2"/>
            <w:tcBorders>
              <w:top w:val="nil"/>
              <w:left w:val="nil"/>
              <w:bottom w:val="single" w:sz="4" w:space="0" w:color="000000"/>
              <w:right w:val="single" w:sz="4" w:space="0" w:color="000000"/>
            </w:tcBorders>
            <w:shd w:val="clear" w:color="auto" w:fill="auto"/>
            <w:noWrap/>
            <w:vAlign w:val="bottom"/>
          </w:tcPr>
          <w:p w14:paraId="560CE956" w14:textId="4A2AAA25"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48607963" w14:textId="43DA9ED5" w:rsidR="003A59F3" w:rsidRPr="00233337" w:rsidRDefault="003A59F3"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81D948C" w14:textId="77777777" w:rsidR="003A59F3" w:rsidRPr="004E3062" w:rsidRDefault="003A59F3" w:rsidP="00CB1D53">
            <w:pPr>
              <w:jc w:val="left"/>
              <w:rPr>
                <w:rFonts w:ascii="Arial" w:hAnsi="Arial" w:cs="Arial"/>
              </w:rPr>
            </w:pPr>
          </w:p>
        </w:tc>
      </w:tr>
      <w:tr w:rsidR="00CB1D53" w:rsidRPr="00D87C73" w14:paraId="037823B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376EEB" w14:textId="0B7FE2B6" w:rsidR="00CB1D53" w:rsidRPr="004E3062" w:rsidRDefault="00B11E60" w:rsidP="00CB1D53">
            <w:pPr>
              <w:jc w:val="center"/>
              <w:rPr>
                <w:rFonts w:ascii="Arial" w:hAnsi="Arial" w:cs="Arial"/>
                <w:sz w:val="20"/>
                <w:szCs w:val="20"/>
              </w:rPr>
            </w:pPr>
            <w:r>
              <w:rPr>
                <w:rFonts w:ascii="Arial" w:hAnsi="Arial" w:cs="Arial"/>
                <w:sz w:val="20"/>
                <w:szCs w:val="20"/>
              </w:rPr>
              <w:t>11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7A71FF0" w14:textId="305CB1B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Bulbs-Phillips (energy savers 18w, 220-240v, 50-60Hz)</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181209D" w14:textId="28F8B3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CB1D53" w:rsidRPr="004E3062" w:rsidRDefault="00CB1D53" w:rsidP="00CB1D53">
            <w:pPr>
              <w:jc w:val="left"/>
              <w:rPr>
                <w:rFonts w:ascii="Arial" w:hAnsi="Arial" w:cs="Arial"/>
              </w:rPr>
            </w:pPr>
          </w:p>
        </w:tc>
      </w:tr>
      <w:tr w:rsidR="00315B50" w:rsidRPr="00D87C73" w14:paraId="1D1337D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4F49A17" w14:textId="781DB1A9" w:rsidR="00315B50" w:rsidRPr="004E3062" w:rsidRDefault="00B11E60" w:rsidP="00CB1D53">
            <w:pPr>
              <w:jc w:val="center"/>
              <w:rPr>
                <w:rFonts w:ascii="Arial" w:hAnsi="Arial" w:cs="Arial"/>
                <w:sz w:val="20"/>
                <w:szCs w:val="20"/>
              </w:rPr>
            </w:pPr>
            <w:r>
              <w:rPr>
                <w:rFonts w:ascii="Arial" w:hAnsi="Arial" w:cs="Arial"/>
                <w:sz w:val="20"/>
                <w:szCs w:val="20"/>
              </w:rPr>
              <w:t>12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6C86C46" w14:textId="34529E5D" w:rsidR="00315B50" w:rsidRDefault="00315B50" w:rsidP="00CB1D53">
            <w:pPr>
              <w:jc w:val="left"/>
              <w:rPr>
                <w:rFonts w:ascii="Arial" w:hAnsi="Arial" w:cs="Arial"/>
                <w:color w:val="000000"/>
                <w:sz w:val="20"/>
                <w:szCs w:val="20"/>
              </w:rPr>
            </w:pPr>
            <w:r>
              <w:rPr>
                <w:rFonts w:ascii="Arial" w:hAnsi="Arial" w:cs="Arial"/>
                <w:color w:val="000000"/>
                <w:sz w:val="20"/>
                <w:szCs w:val="20"/>
              </w:rPr>
              <w:t xml:space="preserve">Cardamon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1EEA674" w14:textId="5F2F3EB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2B746EA2" w14:textId="62D75DE0" w:rsidR="00315B50"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CC50310" w14:textId="77777777" w:rsidR="00315B50" w:rsidRPr="004E3062" w:rsidRDefault="00315B50" w:rsidP="00CB1D53">
            <w:pPr>
              <w:jc w:val="left"/>
              <w:rPr>
                <w:rFonts w:ascii="Arial" w:hAnsi="Arial" w:cs="Arial"/>
              </w:rPr>
            </w:pPr>
          </w:p>
        </w:tc>
      </w:tr>
      <w:tr w:rsidR="0002479B" w:rsidRPr="00D87C73" w14:paraId="2770C70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6DB160" w14:textId="735BD3F2" w:rsidR="0002479B" w:rsidRPr="004E3062" w:rsidRDefault="00B11E60" w:rsidP="00CB1D53">
            <w:pPr>
              <w:jc w:val="center"/>
              <w:rPr>
                <w:rFonts w:ascii="Arial" w:hAnsi="Arial" w:cs="Arial"/>
                <w:sz w:val="20"/>
                <w:szCs w:val="20"/>
              </w:rPr>
            </w:pPr>
            <w:r>
              <w:rPr>
                <w:rFonts w:ascii="Arial" w:hAnsi="Arial" w:cs="Arial"/>
                <w:sz w:val="20"/>
                <w:szCs w:val="20"/>
              </w:rPr>
              <w:t>13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23A7C4E" w14:textId="70F0E263" w:rsidR="0002479B"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Chicken Masala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68BF7A4D" w14:textId="292CB14F" w:rsidR="0002479B"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tcPr>
          <w:p w14:paraId="14C3BE22" w14:textId="06AADF7C" w:rsidR="0002479B" w:rsidRPr="00233337" w:rsidRDefault="00315B50" w:rsidP="00CB1D53">
            <w:pPr>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61CFE1" w14:textId="77777777" w:rsidR="0002479B" w:rsidRPr="004E3062" w:rsidRDefault="0002479B" w:rsidP="00CB1D53">
            <w:pPr>
              <w:jc w:val="left"/>
              <w:rPr>
                <w:rFonts w:ascii="Arial" w:hAnsi="Arial" w:cs="Arial"/>
              </w:rPr>
            </w:pPr>
          </w:p>
        </w:tc>
      </w:tr>
      <w:tr w:rsidR="00CB1D53" w:rsidRPr="00D87C73" w14:paraId="7F3159C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2FE1F9C" w14:textId="154DE27A" w:rsidR="00CB1D53" w:rsidRPr="004E3062" w:rsidRDefault="00B11E60" w:rsidP="00CB1D53">
            <w:pPr>
              <w:jc w:val="center"/>
              <w:rPr>
                <w:rFonts w:ascii="Arial" w:hAnsi="Arial" w:cs="Arial"/>
                <w:sz w:val="20"/>
                <w:szCs w:val="20"/>
              </w:rPr>
            </w:pPr>
            <w:r>
              <w:rPr>
                <w:rFonts w:ascii="Arial" w:hAnsi="Arial" w:cs="Arial"/>
                <w:sz w:val="20"/>
                <w:szCs w:val="20"/>
              </w:rPr>
              <w:t>14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A0F6323" w14:textId="7AC07C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Citric Acid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B5B09C9" w14:textId="0E4EB7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CB1D53" w:rsidRPr="004E3062" w:rsidRDefault="00CB1D53" w:rsidP="00CB1D53">
            <w:pPr>
              <w:jc w:val="left"/>
              <w:rPr>
                <w:rFonts w:ascii="Arial" w:hAnsi="Arial" w:cs="Arial"/>
              </w:rPr>
            </w:pPr>
          </w:p>
        </w:tc>
      </w:tr>
      <w:tr w:rsidR="00CB1D53" w:rsidRPr="00D87C73" w14:paraId="52906B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4D5C38" w14:textId="6644A990" w:rsidR="00CB1D53" w:rsidRPr="004E3062" w:rsidRDefault="00B11E60" w:rsidP="00CB1D53">
            <w:pPr>
              <w:jc w:val="center"/>
              <w:rPr>
                <w:rFonts w:ascii="Arial" w:hAnsi="Arial" w:cs="Arial"/>
                <w:sz w:val="20"/>
                <w:szCs w:val="20"/>
              </w:rPr>
            </w:pPr>
            <w:r>
              <w:rPr>
                <w:rFonts w:ascii="Arial" w:hAnsi="Arial" w:cs="Arial"/>
                <w:sz w:val="20"/>
                <w:szCs w:val="20"/>
              </w:rPr>
              <w:t>15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9D783D1" w14:textId="4AD6B3F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1kg</w:t>
            </w:r>
            <w:r w:rsidR="00A50021">
              <w:rPr>
                <w:rFonts w:ascii="Arial" w:hAnsi="Arial" w:cs="Arial"/>
                <w:color w:val="000000"/>
                <w:sz w:val="20"/>
                <w:szCs w:val="20"/>
              </w:rPr>
              <w:t xml:space="preserve"> </w:t>
            </w:r>
            <w:r w:rsidR="00A50021" w:rsidRPr="00B11E60">
              <w:rPr>
                <w:rFonts w:ascii="Arial" w:hAnsi="Arial" w:cs="Arial"/>
                <w:b/>
                <w:bCs/>
                <w:color w:val="000000"/>
                <w:sz w:val="20"/>
                <w:szCs w:val="20"/>
                <w:u w:val="single"/>
              </w:rPr>
              <w:t>OR</w:t>
            </w:r>
            <w:r w:rsidR="00A50021">
              <w:rPr>
                <w:rFonts w:ascii="Arial" w:hAnsi="Arial" w:cs="Arial"/>
                <w:color w:val="000000"/>
                <w:sz w:val="20"/>
                <w:szCs w:val="20"/>
              </w:rPr>
              <w:t xml:space="preserve"> equivalent </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E8E0F7" w14:textId="71AD9252"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CB1D53" w:rsidRPr="004E3062" w:rsidRDefault="00CB1D53" w:rsidP="00CB1D53">
            <w:pPr>
              <w:jc w:val="left"/>
              <w:rPr>
                <w:rFonts w:ascii="Arial" w:hAnsi="Arial" w:cs="Arial"/>
              </w:rPr>
            </w:pPr>
          </w:p>
        </w:tc>
      </w:tr>
      <w:tr w:rsidR="00CB1D53" w:rsidRPr="00D87C73" w14:paraId="101BF6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96B440F" w14:textId="2C1F7115" w:rsidR="00CB1D53" w:rsidRPr="004E3062" w:rsidRDefault="00B11E60" w:rsidP="00CB1D53">
            <w:pPr>
              <w:jc w:val="center"/>
              <w:rPr>
                <w:rFonts w:ascii="Arial" w:hAnsi="Arial" w:cs="Arial"/>
                <w:sz w:val="20"/>
                <w:szCs w:val="20"/>
              </w:rPr>
            </w:pPr>
            <w:r>
              <w:rPr>
                <w:rFonts w:ascii="Arial" w:hAnsi="Arial" w:cs="Arial"/>
                <w:sz w:val="20"/>
                <w:szCs w:val="20"/>
              </w:rPr>
              <w:t>16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731EB037" w14:textId="79B3C95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 Ariel 500</w:t>
            </w:r>
            <w:proofErr w:type="gramStart"/>
            <w:r w:rsidRPr="00041EED">
              <w:rPr>
                <w:rFonts w:ascii="Arial" w:hAnsi="Arial" w:cs="Arial"/>
                <w:color w:val="000000"/>
                <w:sz w:val="20"/>
                <w:szCs w:val="20"/>
              </w:rPr>
              <w:t>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proofErr w:type="gramEnd"/>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B5B13BB" w14:textId="0475D5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CB1D53" w:rsidRPr="004E3062" w:rsidRDefault="00CB1D53" w:rsidP="00CB1D53">
            <w:pPr>
              <w:jc w:val="left"/>
              <w:rPr>
                <w:rFonts w:ascii="Arial" w:hAnsi="Arial" w:cs="Arial"/>
              </w:rPr>
            </w:pPr>
          </w:p>
        </w:tc>
      </w:tr>
      <w:tr w:rsidR="00CB1D53" w:rsidRPr="00D87C73" w14:paraId="281E0EA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D2DCFC" w14:textId="7A132731" w:rsidR="00CB1D53" w:rsidRPr="004E3062" w:rsidRDefault="00B11E60" w:rsidP="00CB1D53">
            <w:pPr>
              <w:jc w:val="center"/>
              <w:rPr>
                <w:rFonts w:ascii="Arial" w:hAnsi="Arial" w:cs="Arial"/>
                <w:sz w:val="20"/>
                <w:szCs w:val="20"/>
              </w:rPr>
            </w:pPr>
            <w:r>
              <w:rPr>
                <w:rFonts w:ascii="Arial" w:hAnsi="Arial" w:cs="Arial"/>
                <w:sz w:val="20"/>
                <w:szCs w:val="20"/>
              </w:rPr>
              <w:t>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3746161" w14:textId="32EF01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w:t>
            </w:r>
            <w:proofErr w:type="spellStart"/>
            <w:r w:rsidRPr="00041EED">
              <w:rPr>
                <w:rFonts w:ascii="Arial" w:hAnsi="Arial" w:cs="Arial"/>
                <w:color w:val="000000"/>
                <w:sz w:val="20"/>
                <w:szCs w:val="20"/>
              </w:rPr>
              <w:t>Omo</w:t>
            </w:r>
            <w:proofErr w:type="spellEnd"/>
            <w:r w:rsidRPr="00041EED">
              <w:rPr>
                <w:rFonts w:ascii="Arial" w:hAnsi="Arial" w:cs="Arial"/>
                <w:color w:val="000000"/>
                <w:sz w:val="20"/>
                <w:szCs w:val="20"/>
              </w:rPr>
              <w:t xml:space="preserve"> 1</w:t>
            </w:r>
            <w:proofErr w:type="gramStart"/>
            <w:r w:rsidRPr="00041EED">
              <w:rPr>
                <w:rFonts w:ascii="Arial" w:hAnsi="Arial" w:cs="Arial"/>
                <w:color w:val="000000"/>
                <w:sz w:val="20"/>
                <w:szCs w:val="20"/>
              </w:rPr>
              <w:t>kg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proofErr w:type="gramEnd"/>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2C871B3" w14:textId="602C4E33"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hideMark/>
          </w:tcPr>
          <w:p w14:paraId="7EBEA0FD" w14:textId="77777777" w:rsidR="00CB1D53" w:rsidRDefault="00CB1D53" w:rsidP="00CB1D53">
            <w:r w:rsidRPr="00233337">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32F641" w14:textId="77777777" w:rsidR="00CB1D53" w:rsidRPr="004E3062" w:rsidRDefault="00CB1D53" w:rsidP="00CB1D53">
            <w:pPr>
              <w:jc w:val="left"/>
              <w:rPr>
                <w:rFonts w:ascii="Arial" w:hAnsi="Arial" w:cs="Arial"/>
              </w:rPr>
            </w:pPr>
          </w:p>
        </w:tc>
      </w:tr>
      <w:tr w:rsidR="00CB1D53" w:rsidRPr="00D87C73" w14:paraId="3714B77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40970" w14:textId="0DE23D44" w:rsidR="00CB1D53" w:rsidRPr="004E3062" w:rsidRDefault="00B11E60" w:rsidP="00CB1D53">
            <w:pPr>
              <w:jc w:val="center"/>
              <w:rPr>
                <w:rFonts w:ascii="Arial" w:hAnsi="Arial" w:cs="Arial"/>
                <w:sz w:val="20"/>
                <w:szCs w:val="20"/>
              </w:rPr>
            </w:pPr>
            <w:r>
              <w:rPr>
                <w:rFonts w:ascii="Arial" w:hAnsi="Arial" w:cs="Arial"/>
                <w:sz w:val="20"/>
                <w:szCs w:val="20"/>
              </w:rPr>
              <w:t>18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58AC417" w14:textId="44EEEC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Cleaning Powder-</w:t>
            </w:r>
            <w:proofErr w:type="spellStart"/>
            <w:r w:rsidRPr="00041EED">
              <w:rPr>
                <w:rFonts w:ascii="Arial" w:hAnsi="Arial" w:cs="Arial"/>
                <w:color w:val="000000"/>
                <w:sz w:val="20"/>
                <w:szCs w:val="20"/>
              </w:rPr>
              <w:t>Omo</w:t>
            </w:r>
            <w:proofErr w:type="spellEnd"/>
            <w:r w:rsidRPr="00041EED">
              <w:rPr>
                <w:rFonts w:ascii="Arial" w:hAnsi="Arial" w:cs="Arial"/>
                <w:color w:val="000000"/>
                <w:sz w:val="20"/>
                <w:szCs w:val="20"/>
              </w:rPr>
              <w:t xml:space="preserve"> 500</w:t>
            </w:r>
            <w:proofErr w:type="gramStart"/>
            <w:r w:rsidRPr="00041EED">
              <w:rPr>
                <w:rFonts w:ascii="Arial" w:hAnsi="Arial" w:cs="Arial"/>
                <w:color w:val="000000"/>
                <w:sz w:val="20"/>
                <w:szCs w:val="20"/>
              </w:rPr>
              <w:t>Gms</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proofErr w:type="gramEnd"/>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79154E4" w14:textId="665DCECB"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6D725A95" w14:textId="77777777" w:rsidR="00CB1D53" w:rsidRPr="004E3062" w:rsidRDefault="00CB1D53" w:rsidP="00CB1D53">
            <w:pPr>
              <w:jc w:val="left"/>
              <w:rPr>
                <w:rFonts w:ascii="Arial" w:hAnsi="Arial" w:cs="Arial"/>
              </w:rPr>
            </w:pPr>
            <w:r>
              <w:rPr>
                <w:rFonts w:ascii="Arial" w:hAnsi="Arial" w:cs="Arial"/>
              </w:rPr>
              <w:t>1</w:t>
            </w:r>
            <w:r w:rsidRPr="004E3062">
              <w:rPr>
                <w:rFonts w:ascii="Arial" w:hAnsi="Arial" w:cs="Arial"/>
              </w:rPr>
              <w:t> </w:t>
            </w:r>
          </w:p>
        </w:tc>
        <w:tc>
          <w:tcPr>
            <w:tcW w:w="3106" w:type="dxa"/>
            <w:tcBorders>
              <w:top w:val="nil"/>
              <w:left w:val="nil"/>
              <w:bottom w:val="single" w:sz="4" w:space="0" w:color="auto"/>
              <w:right w:val="single" w:sz="4" w:space="0" w:color="auto"/>
            </w:tcBorders>
            <w:shd w:val="clear" w:color="auto" w:fill="auto"/>
            <w:vAlign w:val="bottom"/>
          </w:tcPr>
          <w:p w14:paraId="570A0954" w14:textId="77777777" w:rsidR="00CB1D53" w:rsidRPr="004E3062" w:rsidRDefault="00CB1D53" w:rsidP="00CB1D53">
            <w:pPr>
              <w:jc w:val="left"/>
              <w:rPr>
                <w:rFonts w:ascii="Arial" w:hAnsi="Arial" w:cs="Arial"/>
              </w:rPr>
            </w:pPr>
          </w:p>
        </w:tc>
      </w:tr>
      <w:tr w:rsidR="00315B50" w:rsidRPr="00D87C73" w14:paraId="06B815C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D248F75" w14:textId="4AE4387E" w:rsidR="00315B50" w:rsidRPr="004E3062" w:rsidRDefault="00B11E60" w:rsidP="00CB1D53">
            <w:pPr>
              <w:jc w:val="center"/>
              <w:rPr>
                <w:rFonts w:ascii="Arial" w:hAnsi="Arial" w:cs="Arial"/>
                <w:sz w:val="20"/>
                <w:szCs w:val="20"/>
              </w:rPr>
            </w:pPr>
            <w:r>
              <w:rPr>
                <w:rFonts w:ascii="Arial" w:hAnsi="Arial" w:cs="Arial"/>
                <w:sz w:val="20"/>
                <w:szCs w:val="20"/>
              </w:rPr>
              <w:t>19</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1EA04AA1" w14:textId="6191E3CE"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Cloves 100g</w:t>
            </w:r>
          </w:p>
        </w:tc>
        <w:tc>
          <w:tcPr>
            <w:tcW w:w="1119" w:type="dxa"/>
            <w:gridSpan w:val="2"/>
            <w:tcBorders>
              <w:top w:val="nil"/>
              <w:left w:val="nil"/>
              <w:bottom w:val="single" w:sz="4" w:space="0" w:color="000000"/>
              <w:right w:val="single" w:sz="4" w:space="0" w:color="000000"/>
            </w:tcBorders>
            <w:shd w:val="clear" w:color="auto" w:fill="auto"/>
            <w:noWrap/>
            <w:vAlign w:val="bottom"/>
          </w:tcPr>
          <w:p w14:paraId="065BD523" w14:textId="274CE51D"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0C0C609B" w14:textId="75BFCC0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1E2D953" w14:textId="77777777" w:rsidR="00315B50" w:rsidRPr="004E3062" w:rsidRDefault="00315B50" w:rsidP="00CB1D53">
            <w:pPr>
              <w:jc w:val="left"/>
              <w:rPr>
                <w:rFonts w:ascii="Arial" w:hAnsi="Arial" w:cs="Arial"/>
              </w:rPr>
            </w:pPr>
          </w:p>
        </w:tc>
      </w:tr>
      <w:tr w:rsidR="00CB1D53" w:rsidRPr="00D87C73" w14:paraId="12BEB27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EB21C" w14:textId="3DCFE164" w:rsidR="00CB1D53" w:rsidRPr="004E3062" w:rsidRDefault="00B11E60" w:rsidP="00CB1D53">
            <w:pPr>
              <w:jc w:val="center"/>
              <w:rPr>
                <w:rFonts w:ascii="Arial" w:hAnsi="Arial" w:cs="Arial"/>
                <w:sz w:val="20"/>
                <w:szCs w:val="20"/>
              </w:rPr>
            </w:pPr>
            <w:r>
              <w:rPr>
                <w:rFonts w:ascii="Arial" w:hAnsi="Arial" w:cs="Arial"/>
                <w:sz w:val="20"/>
                <w:szCs w:val="20"/>
              </w:rPr>
              <w:t>20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493B544" w14:textId="33BA1706"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Cobweb</w:t>
            </w:r>
            <w:r w:rsidR="00CB1D53" w:rsidRPr="00041EED">
              <w:rPr>
                <w:rFonts w:ascii="Arial" w:hAnsi="Arial" w:cs="Arial"/>
                <w:color w:val="000000"/>
                <w:sz w:val="20"/>
                <w:szCs w:val="20"/>
              </w:rPr>
              <w:t xml:space="preserve"> brush with handle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9DA40E" w14:textId="7DAC9B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AB895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BFFFA1" w14:textId="77777777" w:rsidR="00CB1D53" w:rsidRPr="004E3062" w:rsidRDefault="00CB1D53" w:rsidP="00CB1D53">
            <w:pPr>
              <w:jc w:val="left"/>
              <w:rPr>
                <w:rFonts w:ascii="Arial" w:hAnsi="Arial" w:cs="Arial"/>
              </w:rPr>
            </w:pPr>
          </w:p>
        </w:tc>
      </w:tr>
      <w:tr w:rsidR="00CB1D53" w:rsidRPr="00D87C73" w14:paraId="21C451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D10CB8" w14:textId="72BF3307" w:rsidR="00CB1D53" w:rsidRPr="004E3062" w:rsidRDefault="00B11E60" w:rsidP="00CB1D53">
            <w:pPr>
              <w:jc w:val="center"/>
              <w:rPr>
                <w:rFonts w:ascii="Arial" w:hAnsi="Arial" w:cs="Arial"/>
                <w:sz w:val="20"/>
                <w:szCs w:val="20"/>
              </w:rPr>
            </w:pPr>
            <w:r>
              <w:rPr>
                <w:rFonts w:ascii="Arial" w:hAnsi="Arial" w:cs="Arial"/>
                <w:sz w:val="20"/>
                <w:szCs w:val="20"/>
              </w:rPr>
              <w:t>21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E1BCFE" w14:textId="05120E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Coffee -</w:t>
            </w:r>
            <w:r w:rsidR="005907C8" w:rsidRPr="00041EED">
              <w:rPr>
                <w:rFonts w:ascii="Arial" w:hAnsi="Arial" w:cs="Arial"/>
                <w:color w:val="000000"/>
                <w:sz w:val="20"/>
                <w:szCs w:val="20"/>
              </w:rPr>
              <w:t>African</w:t>
            </w:r>
            <w:r w:rsidRPr="00041EED">
              <w:rPr>
                <w:rFonts w:ascii="Arial" w:hAnsi="Arial" w:cs="Arial"/>
                <w:color w:val="000000"/>
                <w:sz w:val="20"/>
                <w:szCs w:val="20"/>
              </w:rPr>
              <w:t xml:space="preserve"> (</w:t>
            </w:r>
            <w:proofErr w:type="spellStart"/>
            <w:r w:rsidRPr="00041EED">
              <w:rPr>
                <w:rFonts w:ascii="Arial" w:hAnsi="Arial" w:cs="Arial"/>
                <w:color w:val="000000"/>
                <w:sz w:val="20"/>
                <w:szCs w:val="20"/>
              </w:rPr>
              <w:t>Rukoli</w:t>
            </w:r>
            <w:proofErr w:type="spellEnd"/>
            <w:r w:rsidRPr="00041EED">
              <w:rPr>
                <w:rFonts w:ascii="Arial" w:hAnsi="Arial" w:cs="Arial"/>
                <w:color w:val="000000"/>
                <w:sz w:val="20"/>
                <w:szCs w:val="20"/>
              </w:rPr>
              <w:t xml:space="preserve"> gold) 250g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D1C476B" w14:textId="3B799CC6"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20ECCA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1AFF63" w14:textId="77777777" w:rsidR="00CB1D53" w:rsidRPr="004E3062" w:rsidRDefault="00CB1D53" w:rsidP="00CB1D53">
            <w:pPr>
              <w:jc w:val="left"/>
              <w:rPr>
                <w:rFonts w:ascii="Arial" w:hAnsi="Arial" w:cs="Arial"/>
              </w:rPr>
            </w:pPr>
          </w:p>
        </w:tc>
      </w:tr>
      <w:tr w:rsidR="00CB1D53" w:rsidRPr="00D87C73" w14:paraId="1E5D5A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3647D9E" w14:textId="51D4E383" w:rsidR="00CB1D53" w:rsidRPr="004E3062" w:rsidRDefault="00B11E60" w:rsidP="00CB1D53">
            <w:pPr>
              <w:jc w:val="center"/>
              <w:rPr>
                <w:rFonts w:ascii="Arial" w:hAnsi="Arial" w:cs="Arial"/>
                <w:sz w:val="20"/>
                <w:szCs w:val="20"/>
              </w:rPr>
            </w:pPr>
            <w:r>
              <w:rPr>
                <w:rFonts w:ascii="Arial" w:hAnsi="Arial" w:cs="Arial"/>
                <w:sz w:val="20"/>
                <w:szCs w:val="20"/>
              </w:rPr>
              <w:t>22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33B93E" w14:textId="5FE211E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Fortune 1/2 </w:t>
            </w:r>
            <w:proofErr w:type="spellStart"/>
            <w:r w:rsidR="00B11E60" w:rsidRPr="00041EED">
              <w:rPr>
                <w:rFonts w:ascii="Arial" w:hAnsi="Arial" w:cs="Arial"/>
                <w:color w:val="000000"/>
                <w:sz w:val="20"/>
                <w:szCs w:val="20"/>
              </w:rPr>
              <w:t>ltr</w:t>
            </w:r>
            <w:proofErr w:type="spellEnd"/>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85644C1" w14:textId="723F74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1/2 </w:t>
            </w:r>
            <w:proofErr w:type="spellStart"/>
            <w:r w:rsidRPr="00041EED">
              <w:rPr>
                <w:rFonts w:ascii="Arial" w:hAnsi="Arial" w:cs="Arial"/>
                <w:color w:val="000000"/>
                <w:sz w:val="20"/>
                <w:szCs w:val="20"/>
              </w:rPr>
              <w:t>Ltr</w:t>
            </w:r>
            <w:proofErr w:type="spellEnd"/>
            <w:r w:rsidRPr="00041EED">
              <w:rPr>
                <w:rFonts w:ascii="Arial" w:hAnsi="Arial" w:cs="Arial"/>
                <w:color w:val="000000"/>
                <w:sz w:val="20"/>
                <w:szCs w:val="20"/>
              </w:rPr>
              <w:t xml:space="preserve"> Pack</w:t>
            </w:r>
          </w:p>
        </w:tc>
        <w:tc>
          <w:tcPr>
            <w:tcW w:w="854" w:type="dxa"/>
            <w:tcBorders>
              <w:top w:val="nil"/>
              <w:left w:val="nil"/>
              <w:bottom w:val="single" w:sz="4" w:space="0" w:color="auto"/>
              <w:right w:val="single" w:sz="4" w:space="0" w:color="auto"/>
            </w:tcBorders>
            <w:shd w:val="clear" w:color="auto" w:fill="auto"/>
            <w:noWrap/>
            <w:vAlign w:val="bottom"/>
            <w:hideMark/>
          </w:tcPr>
          <w:p w14:paraId="20989A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959A00A" w14:textId="77777777" w:rsidR="00CB1D53" w:rsidRPr="004E3062" w:rsidRDefault="00CB1D53" w:rsidP="00CB1D53">
            <w:pPr>
              <w:jc w:val="left"/>
              <w:rPr>
                <w:rFonts w:ascii="Arial" w:hAnsi="Arial" w:cs="Arial"/>
              </w:rPr>
            </w:pPr>
          </w:p>
        </w:tc>
      </w:tr>
      <w:tr w:rsidR="00CB1D53" w:rsidRPr="00D87C73" w14:paraId="0D0EF50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66BE09" w14:textId="147E2E61" w:rsidR="00CB1D53" w:rsidRPr="004E3062" w:rsidRDefault="00B11E60" w:rsidP="00CB1D53">
            <w:pPr>
              <w:jc w:val="center"/>
              <w:rPr>
                <w:rFonts w:ascii="Arial" w:hAnsi="Arial" w:cs="Arial"/>
                <w:sz w:val="20"/>
                <w:szCs w:val="20"/>
              </w:rPr>
            </w:pPr>
            <w:r>
              <w:rPr>
                <w:rFonts w:ascii="Arial" w:hAnsi="Arial" w:cs="Arial"/>
                <w:sz w:val="20"/>
                <w:szCs w:val="20"/>
              </w:rPr>
              <w:t>23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56D09" w14:textId="794D7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proofErr w:type="spellStart"/>
            <w:r w:rsidR="001F1674" w:rsidRPr="00041EED">
              <w:rPr>
                <w:rFonts w:ascii="Arial" w:hAnsi="Arial" w:cs="Arial"/>
                <w:color w:val="000000"/>
                <w:sz w:val="20"/>
                <w:szCs w:val="20"/>
              </w:rPr>
              <w:t>Mukwano</w:t>
            </w:r>
            <w:proofErr w:type="spellEnd"/>
            <w:r w:rsidRPr="00041EED">
              <w:rPr>
                <w:rFonts w:ascii="Arial" w:hAnsi="Arial" w:cs="Arial"/>
                <w:color w:val="000000"/>
                <w:sz w:val="20"/>
                <w:szCs w:val="20"/>
              </w:rPr>
              <w:t xml:space="preserve"> 1 </w:t>
            </w:r>
            <w:proofErr w:type="spellStart"/>
            <w:r w:rsidR="00B11E60" w:rsidRPr="00041EED">
              <w:rPr>
                <w:rFonts w:ascii="Arial" w:hAnsi="Arial" w:cs="Arial"/>
                <w:color w:val="000000"/>
                <w:sz w:val="20"/>
                <w:szCs w:val="20"/>
              </w:rPr>
              <w:t>ltr</w:t>
            </w:r>
            <w:proofErr w:type="spellEnd"/>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84BF38" w14:textId="7338239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 </w:t>
            </w:r>
            <w:proofErr w:type="spellStart"/>
            <w:r w:rsidRPr="00041EED">
              <w:rPr>
                <w:rFonts w:ascii="Arial" w:hAnsi="Arial" w:cs="Arial"/>
                <w:color w:val="000000"/>
                <w:sz w:val="20"/>
                <w:szCs w:val="20"/>
              </w:rPr>
              <w:t>Ltr</w:t>
            </w:r>
            <w:proofErr w:type="spellEnd"/>
            <w:r w:rsidRPr="00041EED">
              <w:rPr>
                <w:rFonts w:ascii="Arial" w:hAnsi="Arial" w:cs="Arial"/>
                <w:color w:val="000000"/>
                <w:sz w:val="20"/>
                <w:szCs w:val="20"/>
              </w:rPr>
              <w:t xml:space="preserve"> Pack</w:t>
            </w:r>
          </w:p>
        </w:tc>
        <w:tc>
          <w:tcPr>
            <w:tcW w:w="854" w:type="dxa"/>
            <w:tcBorders>
              <w:top w:val="nil"/>
              <w:left w:val="nil"/>
              <w:bottom w:val="single" w:sz="4" w:space="0" w:color="auto"/>
              <w:right w:val="single" w:sz="4" w:space="0" w:color="auto"/>
            </w:tcBorders>
            <w:shd w:val="clear" w:color="auto" w:fill="auto"/>
            <w:noWrap/>
            <w:vAlign w:val="bottom"/>
            <w:hideMark/>
          </w:tcPr>
          <w:p w14:paraId="18A8B61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B5E55D1" w14:textId="77777777" w:rsidR="00CB1D53" w:rsidRPr="004E3062" w:rsidRDefault="00CB1D53" w:rsidP="00CB1D53">
            <w:pPr>
              <w:jc w:val="left"/>
              <w:rPr>
                <w:rFonts w:ascii="Arial" w:hAnsi="Arial" w:cs="Arial"/>
              </w:rPr>
            </w:pPr>
          </w:p>
        </w:tc>
      </w:tr>
      <w:tr w:rsidR="00CB1D53" w:rsidRPr="00D87C73" w14:paraId="17F47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1DA55E0" w14:textId="1424B84E" w:rsidR="00CB1D53" w:rsidRPr="004E3062" w:rsidRDefault="00B11E60" w:rsidP="00CB1D53">
            <w:pPr>
              <w:jc w:val="center"/>
              <w:rPr>
                <w:rFonts w:ascii="Arial" w:hAnsi="Arial" w:cs="Arial"/>
                <w:sz w:val="20"/>
                <w:szCs w:val="20"/>
              </w:rPr>
            </w:pPr>
            <w:r>
              <w:rPr>
                <w:rFonts w:ascii="Arial" w:hAnsi="Arial" w:cs="Arial"/>
                <w:sz w:val="20"/>
                <w:szCs w:val="20"/>
              </w:rPr>
              <w:t>24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01D276E" w14:textId="0BDCA4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proofErr w:type="spellStart"/>
            <w:r w:rsidR="005907C8" w:rsidRPr="00041EED">
              <w:rPr>
                <w:rFonts w:ascii="Arial" w:hAnsi="Arial" w:cs="Arial"/>
                <w:color w:val="000000"/>
                <w:sz w:val="20"/>
                <w:szCs w:val="20"/>
              </w:rPr>
              <w:t>Mukwano</w:t>
            </w:r>
            <w:proofErr w:type="spellEnd"/>
            <w:r w:rsidRPr="00041EED">
              <w:rPr>
                <w:rFonts w:ascii="Arial" w:hAnsi="Arial" w:cs="Arial"/>
                <w:color w:val="000000"/>
                <w:sz w:val="20"/>
                <w:szCs w:val="20"/>
              </w:rPr>
              <w:t xml:space="preserve"> 10 </w:t>
            </w:r>
            <w:proofErr w:type="spellStart"/>
            <w:r w:rsidR="00B11E60" w:rsidRPr="00041EED">
              <w:rPr>
                <w:rFonts w:ascii="Arial" w:hAnsi="Arial" w:cs="Arial"/>
                <w:color w:val="000000"/>
                <w:sz w:val="20"/>
                <w:szCs w:val="20"/>
              </w:rPr>
              <w:t>ltr</w:t>
            </w:r>
            <w:proofErr w:type="spellEnd"/>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97E4B26" w14:textId="4F064A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D15E6B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C41EB80" w14:textId="77777777" w:rsidR="00CB1D53" w:rsidRPr="004E3062" w:rsidRDefault="00CB1D53" w:rsidP="00CB1D53">
            <w:pPr>
              <w:jc w:val="left"/>
              <w:rPr>
                <w:rFonts w:ascii="Arial" w:hAnsi="Arial" w:cs="Arial"/>
              </w:rPr>
            </w:pPr>
          </w:p>
        </w:tc>
      </w:tr>
      <w:tr w:rsidR="00CB1D53" w:rsidRPr="00D87C73" w14:paraId="61027DC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85DFBE" w14:textId="47CADC33" w:rsidR="00CB1D53" w:rsidRPr="004E3062" w:rsidRDefault="00B11E60" w:rsidP="00CB1D53">
            <w:pPr>
              <w:jc w:val="center"/>
              <w:rPr>
                <w:rFonts w:ascii="Arial" w:hAnsi="Arial" w:cs="Arial"/>
                <w:sz w:val="20"/>
                <w:szCs w:val="20"/>
              </w:rPr>
            </w:pPr>
            <w:r>
              <w:rPr>
                <w:rFonts w:ascii="Arial" w:hAnsi="Arial" w:cs="Arial"/>
                <w:sz w:val="20"/>
                <w:szCs w:val="20"/>
              </w:rPr>
              <w:t>25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FE52E9A" w14:textId="32CBC2E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proofErr w:type="spellStart"/>
            <w:r w:rsidR="005907C8" w:rsidRPr="00041EED">
              <w:rPr>
                <w:rFonts w:ascii="Arial" w:hAnsi="Arial" w:cs="Arial"/>
                <w:color w:val="000000"/>
                <w:sz w:val="20"/>
                <w:szCs w:val="20"/>
              </w:rPr>
              <w:t>Mukwano</w:t>
            </w:r>
            <w:proofErr w:type="spellEnd"/>
            <w:r w:rsidRPr="00041EED">
              <w:rPr>
                <w:rFonts w:ascii="Arial" w:hAnsi="Arial" w:cs="Arial"/>
                <w:color w:val="000000"/>
                <w:sz w:val="20"/>
                <w:szCs w:val="20"/>
              </w:rPr>
              <w:t xml:space="preserve"> 20 </w:t>
            </w:r>
            <w:proofErr w:type="spellStart"/>
            <w:proofErr w:type="gramStart"/>
            <w:r w:rsidRPr="00041EED">
              <w:rPr>
                <w:rFonts w:ascii="Arial" w:hAnsi="Arial" w:cs="Arial"/>
                <w:color w:val="000000"/>
                <w:sz w:val="20"/>
                <w:szCs w:val="20"/>
              </w:rPr>
              <w:t>ltr</w:t>
            </w:r>
            <w:proofErr w:type="spellEnd"/>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proofErr w:type="gramEnd"/>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63994B9" w14:textId="756F83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7A0B61A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1AF66AB" w14:textId="77777777" w:rsidR="00CB1D53" w:rsidRPr="004E3062" w:rsidRDefault="00CB1D53" w:rsidP="00CB1D53">
            <w:pPr>
              <w:jc w:val="left"/>
              <w:rPr>
                <w:rFonts w:ascii="Arial" w:hAnsi="Arial" w:cs="Arial"/>
              </w:rPr>
            </w:pPr>
          </w:p>
        </w:tc>
      </w:tr>
      <w:tr w:rsidR="00CB1D53" w:rsidRPr="00D87C73" w14:paraId="7B521A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79FCBA1" w14:textId="410ABFCE" w:rsidR="00CB1D53" w:rsidRPr="004E3062" w:rsidRDefault="00B11E60" w:rsidP="00CB1D53">
            <w:pPr>
              <w:jc w:val="center"/>
              <w:rPr>
                <w:rFonts w:ascii="Arial" w:hAnsi="Arial" w:cs="Arial"/>
                <w:sz w:val="20"/>
                <w:szCs w:val="20"/>
              </w:rPr>
            </w:pPr>
            <w:r>
              <w:rPr>
                <w:rFonts w:ascii="Arial" w:hAnsi="Arial" w:cs="Arial"/>
                <w:sz w:val="20"/>
                <w:szCs w:val="20"/>
              </w:rPr>
              <w:t>26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853A9E5" w14:textId="557372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proofErr w:type="spellStart"/>
            <w:r w:rsidR="005907C8" w:rsidRPr="00041EED">
              <w:rPr>
                <w:rFonts w:ascii="Arial" w:hAnsi="Arial" w:cs="Arial"/>
                <w:color w:val="000000"/>
                <w:sz w:val="20"/>
                <w:szCs w:val="20"/>
              </w:rPr>
              <w:t>Mukwano</w:t>
            </w:r>
            <w:proofErr w:type="spellEnd"/>
            <w:r w:rsidRPr="00041EED">
              <w:rPr>
                <w:rFonts w:ascii="Arial" w:hAnsi="Arial" w:cs="Arial"/>
                <w:color w:val="000000"/>
                <w:sz w:val="20"/>
                <w:szCs w:val="20"/>
              </w:rPr>
              <w:t xml:space="preserve"> 3 </w:t>
            </w:r>
            <w:proofErr w:type="spellStart"/>
            <w:r w:rsidR="00B11E60" w:rsidRPr="00041EED">
              <w:rPr>
                <w:rFonts w:ascii="Arial" w:hAnsi="Arial" w:cs="Arial"/>
                <w:color w:val="000000"/>
                <w:sz w:val="20"/>
                <w:szCs w:val="20"/>
              </w:rPr>
              <w:t>ltr</w:t>
            </w:r>
            <w:proofErr w:type="spellEnd"/>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CA977D5" w14:textId="43FF3A3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5C66DE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6CF078" w14:textId="77777777" w:rsidR="00CB1D53" w:rsidRPr="004E3062" w:rsidRDefault="00CB1D53" w:rsidP="00CB1D53">
            <w:pPr>
              <w:jc w:val="left"/>
              <w:rPr>
                <w:rFonts w:ascii="Arial" w:hAnsi="Arial" w:cs="Arial"/>
              </w:rPr>
            </w:pPr>
          </w:p>
        </w:tc>
      </w:tr>
      <w:tr w:rsidR="00CB1D53" w:rsidRPr="00D87C73" w14:paraId="197A85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C6611F" w14:textId="7A3B7CF6" w:rsidR="00CB1D53" w:rsidRPr="004E3062" w:rsidRDefault="00B11E60" w:rsidP="00CB1D53">
            <w:pPr>
              <w:jc w:val="center"/>
              <w:rPr>
                <w:rFonts w:ascii="Arial" w:hAnsi="Arial" w:cs="Arial"/>
                <w:sz w:val="20"/>
                <w:szCs w:val="20"/>
              </w:rPr>
            </w:pPr>
            <w:r>
              <w:rPr>
                <w:rFonts w:ascii="Arial" w:hAnsi="Arial" w:cs="Arial"/>
                <w:sz w:val="20"/>
                <w:szCs w:val="20"/>
              </w:rPr>
              <w:t>27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088A194" w14:textId="1CF72B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Cooking Oil </w:t>
            </w:r>
            <w:proofErr w:type="spellStart"/>
            <w:r w:rsidR="005907C8" w:rsidRPr="00041EED">
              <w:rPr>
                <w:rFonts w:ascii="Arial" w:hAnsi="Arial" w:cs="Arial"/>
                <w:color w:val="000000"/>
                <w:sz w:val="20"/>
                <w:szCs w:val="20"/>
              </w:rPr>
              <w:t>Mukwano</w:t>
            </w:r>
            <w:proofErr w:type="spellEnd"/>
            <w:r w:rsidRPr="00041EED">
              <w:rPr>
                <w:rFonts w:ascii="Arial" w:hAnsi="Arial" w:cs="Arial"/>
                <w:color w:val="000000"/>
                <w:sz w:val="20"/>
                <w:szCs w:val="20"/>
              </w:rPr>
              <w:t xml:space="preserve"> 5 </w:t>
            </w:r>
            <w:proofErr w:type="spellStart"/>
            <w:r w:rsidR="00B11E60" w:rsidRPr="00041EED">
              <w:rPr>
                <w:rFonts w:ascii="Arial" w:hAnsi="Arial" w:cs="Arial"/>
                <w:color w:val="000000"/>
                <w:sz w:val="20"/>
                <w:szCs w:val="20"/>
              </w:rPr>
              <w:t>ltr</w:t>
            </w:r>
            <w:proofErr w:type="spellEnd"/>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4AB70E7" w14:textId="4BD24EB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Jerrican</w:t>
            </w:r>
          </w:p>
        </w:tc>
        <w:tc>
          <w:tcPr>
            <w:tcW w:w="854" w:type="dxa"/>
            <w:tcBorders>
              <w:top w:val="nil"/>
              <w:left w:val="nil"/>
              <w:bottom w:val="single" w:sz="4" w:space="0" w:color="auto"/>
              <w:right w:val="single" w:sz="4" w:space="0" w:color="auto"/>
            </w:tcBorders>
            <w:shd w:val="clear" w:color="auto" w:fill="auto"/>
            <w:noWrap/>
            <w:vAlign w:val="bottom"/>
            <w:hideMark/>
          </w:tcPr>
          <w:p w14:paraId="401701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B45054" w14:textId="77777777" w:rsidR="00CB1D53" w:rsidRPr="004E3062" w:rsidRDefault="00CB1D53" w:rsidP="00CB1D53">
            <w:pPr>
              <w:jc w:val="left"/>
              <w:rPr>
                <w:rFonts w:ascii="Arial" w:hAnsi="Arial" w:cs="Arial"/>
              </w:rPr>
            </w:pPr>
          </w:p>
        </w:tc>
      </w:tr>
      <w:tr w:rsidR="00315B50" w:rsidRPr="00D87C73" w14:paraId="61B083F7"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41A3BE8" w14:textId="4BAD0802" w:rsidR="00315B50" w:rsidRPr="004E3062" w:rsidRDefault="00B11E60" w:rsidP="00CB1D53">
            <w:pPr>
              <w:jc w:val="center"/>
              <w:rPr>
                <w:rFonts w:ascii="Arial" w:hAnsi="Arial" w:cs="Arial"/>
                <w:sz w:val="20"/>
                <w:szCs w:val="20"/>
              </w:rPr>
            </w:pPr>
            <w:r>
              <w:rPr>
                <w:rFonts w:ascii="Arial" w:hAnsi="Arial" w:cs="Arial"/>
                <w:sz w:val="20"/>
                <w:szCs w:val="20"/>
              </w:rPr>
              <w:t>28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D78DF09" w14:textId="1C125A07"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Cumin Seeds 100g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1115F79" w14:textId="2780A091"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2885A88" w14:textId="6EAF34CB"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3405E860" w14:textId="77777777" w:rsidR="00315B50" w:rsidRPr="004E3062" w:rsidRDefault="00315B50" w:rsidP="00CB1D53">
            <w:pPr>
              <w:jc w:val="left"/>
              <w:rPr>
                <w:rFonts w:ascii="Arial" w:hAnsi="Arial" w:cs="Arial"/>
              </w:rPr>
            </w:pPr>
          </w:p>
        </w:tc>
      </w:tr>
      <w:tr w:rsidR="00CB1D53" w:rsidRPr="00D87C73" w14:paraId="1FB6EB3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C58AC33" w14:textId="04AF7E15" w:rsidR="00CB1D53" w:rsidRPr="004E3062" w:rsidRDefault="00B11E60" w:rsidP="00CB1D53">
            <w:pPr>
              <w:jc w:val="center"/>
              <w:rPr>
                <w:rFonts w:ascii="Arial" w:hAnsi="Arial" w:cs="Arial"/>
                <w:sz w:val="20"/>
                <w:szCs w:val="20"/>
              </w:rPr>
            </w:pPr>
            <w:r>
              <w:rPr>
                <w:rFonts w:ascii="Arial" w:hAnsi="Arial" w:cs="Arial"/>
                <w:sz w:val="20"/>
                <w:szCs w:val="20"/>
              </w:rPr>
              <w:t>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D2D01B" w14:textId="04F45D1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Cutlery (Silverware</w:t>
            </w:r>
            <w:proofErr w:type="gramStart"/>
            <w:r w:rsidR="006E4A46" w:rsidRPr="00041EED">
              <w:rPr>
                <w:rFonts w:ascii="Arial" w:hAnsi="Arial" w:cs="Arial"/>
                <w:color w:val="000000"/>
                <w:sz w:val="20"/>
                <w:szCs w:val="20"/>
              </w:rPr>
              <w:t>)(</w:t>
            </w:r>
            <w:proofErr w:type="gramEnd"/>
            <w:r w:rsidR="006E4A46" w:rsidRPr="00041EED">
              <w:rPr>
                <w:rFonts w:ascii="Arial" w:hAnsi="Arial" w:cs="Arial"/>
                <w:color w:val="000000"/>
                <w:sz w:val="20"/>
                <w:szCs w:val="20"/>
              </w:rPr>
              <w:t>12</w:t>
            </w:r>
            <w:r w:rsidRPr="00041EED">
              <w:rPr>
                <w:rFonts w:ascii="Arial" w:hAnsi="Arial" w:cs="Arial"/>
                <w:color w:val="000000"/>
                <w:sz w:val="20"/>
                <w:szCs w:val="20"/>
              </w:rPr>
              <w:t xml:space="preserve"> Piece per set)</w:t>
            </w:r>
            <w:r w:rsidR="00755304">
              <w:rPr>
                <w:rFonts w:ascii="Arial" w:hAnsi="Arial" w:cs="Arial"/>
                <w:color w:val="000000"/>
                <w:sz w:val="20"/>
                <w:szCs w:val="20"/>
              </w:rPr>
              <w:t xml:space="preserve"> – Forks/ Spoons/ Tea Spoons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28682C2" w14:textId="0CA3E7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D533C5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3EDD26" w14:textId="77777777" w:rsidR="00CB1D53" w:rsidRPr="004E3062" w:rsidRDefault="00CB1D53" w:rsidP="00CB1D53">
            <w:pPr>
              <w:jc w:val="left"/>
              <w:rPr>
                <w:rFonts w:ascii="Arial" w:hAnsi="Arial" w:cs="Arial"/>
              </w:rPr>
            </w:pPr>
          </w:p>
        </w:tc>
      </w:tr>
      <w:tr w:rsidR="00CB1D53" w:rsidRPr="00D87C73" w14:paraId="7E92CAD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769C8B0" w14:textId="0C652320" w:rsidR="00CB1D53" w:rsidRPr="004E3062" w:rsidRDefault="00B11E60" w:rsidP="00CB1D53">
            <w:pPr>
              <w:jc w:val="center"/>
              <w:rPr>
                <w:rFonts w:ascii="Arial" w:hAnsi="Arial" w:cs="Arial"/>
                <w:sz w:val="20"/>
                <w:szCs w:val="20"/>
              </w:rPr>
            </w:pPr>
            <w:r>
              <w:rPr>
                <w:rFonts w:ascii="Arial" w:hAnsi="Arial" w:cs="Arial"/>
                <w:sz w:val="20"/>
                <w:szCs w:val="20"/>
              </w:rPr>
              <w:lastRenderedPageBreak/>
              <w:t>30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44D484" w14:textId="6065E5A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Cutting Board</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B9997DB" w14:textId="4FF45F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E63867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B2AA89A" w14:textId="77777777" w:rsidR="00CB1D53" w:rsidRPr="004E3062" w:rsidRDefault="00CB1D53" w:rsidP="00CB1D53">
            <w:pPr>
              <w:jc w:val="left"/>
              <w:rPr>
                <w:rFonts w:ascii="Arial" w:hAnsi="Arial" w:cs="Arial"/>
              </w:rPr>
            </w:pPr>
          </w:p>
        </w:tc>
      </w:tr>
      <w:tr w:rsidR="00CB1D53" w:rsidRPr="00D87C73" w14:paraId="567C17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7CDBCB" w14:textId="0FFD8D29" w:rsidR="00CB1D53" w:rsidRPr="004E3062" w:rsidRDefault="00B11E60" w:rsidP="00CB1D53">
            <w:pPr>
              <w:jc w:val="center"/>
              <w:rPr>
                <w:rFonts w:ascii="Arial" w:hAnsi="Arial" w:cs="Arial"/>
                <w:sz w:val="20"/>
                <w:szCs w:val="20"/>
              </w:rPr>
            </w:pPr>
            <w:r>
              <w:rPr>
                <w:rFonts w:ascii="Arial" w:hAnsi="Arial" w:cs="Arial"/>
                <w:sz w:val="20"/>
                <w:szCs w:val="20"/>
              </w:rPr>
              <w:t>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08E96B" w14:textId="417B2DB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Dish drying rack</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DEF6C36" w14:textId="05644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Rack</w:t>
            </w:r>
          </w:p>
        </w:tc>
        <w:tc>
          <w:tcPr>
            <w:tcW w:w="854" w:type="dxa"/>
            <w:tcBorders>
              <w:top w:val="nil"/>
              <w:left w:val="nil"/>
              <w:bottom w:val="single" w:sz="4" w:space="0" w:color="auto"/>
              <w:right w:val="single" w:sz="4" w:space="0" w:color="auto"/>
            </w:tcBorders>
            <w:shd w:val="clear" w:color="auto" w:fill="auto"/>
            <w:noWrap/>
            <w:vAlign w:val="bottom"/>
            <w:hideMark/>
          </w:tcPr>
          <w:p w14:paraId="251732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EFAAE7" w14:textId="77777777" w:rsidR="00CB1D53" w:rsidRPr="004E3062" w:rsidRDefault="00CB1D53" w:rsidP="00CB1D53">
            <w:pPr>
              <w:jc w:val="left"/>
              <w:rPr>
                <w:rFonts w:ascii="Arial" w:hAnsi="Arial" w:cs="Arial"/>
              </w:rPr>
            </w:pPr>
          </w:p>
        </w:tc>
      </w:tr>
      <w:tr w:rsidR="00CB1D53" w:rsidRPr="00D87C73" w14:paraId="633196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1A793DC" w14:textId="2E0268C4" w:rsidR="00CB1D53" w:rsidRPr="004E3062" w:rsidRDefault="00B11E60" w:rsidP="00CB1D53">
            <w:pPr>
              <w:jc w:val="center"/>
              <w:rPr>
                <w:rFonts w:ascii="Arial" w:hAnsi="Arial" w:cs="Arial"/>
                <w:sz w:val="20"/>
                <w:szCs w:val="20"/>
              </w:rPr>
            </w:pPr>
            <w:r>
              <w:rPr>
                <w:rFonts w:ascii="Arial" w:hAnsi="Arial" w:cs="Arial"/>
                <w:sz w:val="20"/>
                <w:szCs w:val="20"/>
              </w:rPr>
              <w:t>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055D5" w14:textId="414F808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Disposable cups big size pkt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D49B068" w14:textId="52B3588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3F01726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58FA820" w14:textId="77777777" w:rsidR="00CB1D53" w:rsidRPr="004E3062" w:rsidRDefault="00CB1D53" w:rsidP="00CB1D53">
            <w:pPr>
              <w:jc w:val="left"/>
              <w:rPr>
                <w:rFonts w:ascii="Arial" w:hAnsi="Arial" w:cs="Arial"/>
              </w:rPr>
            </w:pPr>
          </w:p>
        </w:tc>
      </w:tr>
      <w:tr w:rsidR="00CB1D53" w:rsidRPr="00D87C73" w14:paraId="63E1238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054C863" w14:textId="3850E52A" w:rsidR="00CB1D53" w:rsidRPr="004E3062" w:rsidRDefault="00B11E60" w:rsidP="00CB1D53">
            <w:pPr>
              <w:jc w:val="center"/>
              <w:rPr>
                <w:rFonts w:ascii="Arial" w:hAnsi="Arial" w:cs="Arial"/>
                <w:sz w:val="20"/>
                <w:szCs w:val="20"/>
              </w:rPr>
            </w:pPr>
            <w:r>
              <w:rPr>
                <w:rFonts w:ascii="Arial" w:hAnsi="Arial" w:cs="Arial"/>
                <w:sz w:val="20"/>
                <w:szCs w:val="20"/>
              </w:rPr>
              <w:t>33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F982287" w14:textId="07EE62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medium</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A718776" w14:textId="61E6DE4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10668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8BF09A0" w14:textId="77777777" w:rsidR="00CB1D53" w:rsidRPr="004E3062" w:rsidRDefault="00CB1D53" w:rsidP="00CB1D53">
            <w:pPr>
              <w:jc w:val="left"/>
              <w:rPr>
                <w:rFonts w:ascii="Arial" w:hAnsi="Arial" w:cs="Arial"/>
              </w:rPr>
            </w:pPr>
          </w:p>
        </w:tc>
      </w:tr>
      <w:tr w:rsidR="00CB1D53" w:rsidRPr="00D87C73" w14:paraId="67D7FE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1CDB2B" w14:textId="15A75CC8" w:rsidR="00CB1D53" w:rsidRPr="004E3062" w:rsidRDefault="00B11E60" w:rsidP="00CB1D53">
            <w:pPr>
              <w:jc w:val="center"/>
              <w:rPr>
                <w:rFonts w:ascii="Arial" w:hAnsi="Arial" w:cs="Arial"/>
                <w:sz w:val="20"/>
                <w:szCs w:val="20"/>
              </w:rPr>
            </w:pPr>
            <w:r>
              <w:rPr>
                <w:rFonts w:ascii="Arial" w:hAnsi="Arial" w:cs="Arial"/>
                <w:sz w:val="20"/>
                <w:szCs w:val="20"/>
              </w:rPr>
              <w:t>34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110D465" w14:textId="5F47D55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Disposable cups </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DB0DD04" w14:textId="3A2A536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 of 50</w:t>
            </w:r>
          </w:p>
        </w:tc>
        <w:tc>
          <w:tcPr>
            <w:tcW w:w="854" w:type="dxa"/>
            <w:tcBorders>
              <w:top w:val="nil"/>
              <w:left w:val="nil"/>
              <w:bottom w:val="single" w:sz="4" w:space="0" w:color="auto"/>
              <w:right w:val="single" w:sz="4" w:space="0" w:color="auto"/>
            </w:tcBorders>
            <w:shd w:val="clear" w:color="auto" w:fill="auto"/>
            <w:noWrap/>
            <w:vAlign w:val="bottom"/>
            <w:hideMark/>
          </w:tcPr>
          <w:p w14:paraId="251BB06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4A4F7B" w14:textId="77777777" w:rsidR="00CB1D53" w:rsidRPr="004E3062" w:rsidRDefault="00CB1D53" w:rsidP="00CB1D53">
            <w:pPr>
              <w:jc w:val="left"/>
              <w:rPr>
                <w:rFonts w:ascii="Arial" w:hAnsi="Arial" w:cs="Arial"/>
              </w:rPr>
            </w:pPr>
          </w:p>
        </w:tc>
      </w:tr>
      <w:tr w:rsidR="00CB1D53" w:rsidRPr="00D87C73" w14:paraId="14BBBDD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3DB0D3" w14:textId="02C0FE47" w:rsidR="00CB1D53" w:rsidRPr="004E3062" w:rsidRDefault="00B11E60" w:rsidP="00CB1D53">
            <w:pPr>
              <w:jc w:val="center"/>
              <w:rPr>
                <w:rFonts w:ascii="Arial" w:hAnsi="Arial" w:cs="Arial"/>
                <w:sz w:val="20"/>
                <w:szCs w:val="20"/>
              </w:rPr>
            </w:pPr>
            <w:r>
              <w:rPr>
                <w:rFonts w:ascii="Arial" w:hAnsi="Arial" w:cs="Arial"/>
                <w:sz w:val="20"/>
                <w:szCs w:val="20"/>
              </w:rPr>
              <w:t>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B57142" w14:textId="61D0A9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Dust bin </w:t>
            </w:r>
            <w:r w:rsidR="006E4A46" w:rsidRPr="00041EED">
              <w:rPr>
                <w:rFonts w:ascii="Arial" w:hAnsi="Arial" w:cs="Arial"/>
                <w:color w:val="000000"/>
                <w:sz w:val="20"/>
                <w:szCs w:val="20"/>
              </w:rPr>
              <w:t>big</w:t>
            </w:r>
            <w:r w:rsidRPr="00041EED">
              <w:rPr>
                <w:rFonts w:ascii="Arial" w:hAnsi="Arial" w:cs="Arial"/>
                <w:color w:val="000000"/>
                <w:sz w:val="20"/>
                <w:szCs w:val="20"/>
              </w:rPr>
              <w:t xml:space="preserve"> size plastic</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4C6CC51" w14:textId="698DD94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999030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E155DC8" w14:textId="77777777" w:rsidR="00CB1D53" w:rsidRPr="004E3062" w:rsidRDefault="00CB1D53" w:rsidP="00CB1D53">
            <w:pPr>
              <w:jc w:val="left"/>
              <w:rPr>
                <w:rFonts w:ascii="Arial" w:hAnsi="Arial" w:cs="Arial"/>
              </w:rPr>
            </w:pPr>
          </w:p>
        </w:tc>
      </w:tr>
      <w:tr w:rsidR="00CB1D53" w:rsidRPr="00D87C73" w14:paraId="0112BA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6DADA8" w14:textId="0FCE5A26" w:rsidR="00CB1D53" w:rsidRPr="004E3062" w:rsidRDefault="00B11E60" w:rsidP="00CB1D53">
            <w:pPr>
              <w:jc w:val="center"/>
              <w:rPr>
                <w:rFonts w:ascii="Arial" w:hAnsi="Arial" w:cs="Arial"/>
                <w:sz w:val="20"/>
                <w:szCs w:val="20"/>
              </w:rPr>
            </w:pPr>
            <w:r>
              <w:rPr>
                <w:rFonts w:ascii="Arial" w:hAnsi="Arial" w:cs="Arial"/>
                <w:sz w:val="20"/>
                <w:szCs w:val="20"/>
              </w:rPr>
              <w:t>36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ABB862" w14:textId="10EEFB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Euro Silk Jumbo 2 Ply Extra Soft Tissue (100% virgin </w:t>
            </w:r>
            <w:r w:rsidR="00B11E60" w:rsidRPr="00041EED">
              <w:rPr>
                <w:rFonts w:ascii="Arial" w:hAnsi="Arial" w:cs="Arial"/>
                <w:color w:val="000000"/>
                <w:sz w:val="20"/>
                <w:szCs w:val="20"/>
              </w:rPr>
              <w:t>pulp)</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1CD63D7" w14:textId="0EB0BE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F7C050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3DA844F" w14:textId="77777777" w:rsidR="00CB1D53" w:rsidRPr="004E3062" w:rsidRDefault="00CB1D53" w:rsidP="00CB1D53">
            <w:pPr>
              <w:jc w:val="left"/>
              <w:rPr>
                <w:rFonts w:ascii="Arial" w:hAnsi="Arial" w:cs="Arial"/>
              </w:rPr>
            </w:pPr>
          </w:p>
        </w:tc>
      </w:tr>
      <w:tr w:rsidR="00CB1D53" w:rsidRPr="00D87C73" w14:paraId="28A156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91ED86" w14:textId="16825111" w:rsidR="00CB1D53" w:rsidRPr="004E3062" w:rsidRDefault="00B11E60" w:rsidP="00CB1D53">
            <w:pPr>
              <w:jc w:val="center"/>
              <w:rPr>
                <w:rFonts w:ascii="Arial" w:hAnsi="Arial" w:cs="Arial"/>
                <w:sz w:val="20"/>
                <w:szCs w:val="20"/>
              </w:rPr>
            </w:pPr>
            <w:r>
              <w:rPr>
                <w:rFonts w:ascii="Arial" w:hAnsi="Arial" w:cs="Arial"/>
                <w:sz w:val="20"/>
                <w:szCs w:val="20"/>
              </w:rPr>
              <w:t>37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7520EDC" w14:textId="5561761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Flasks (1 </w:t>
            </w:r>
            <w:proofErr w:type="spellStart"/>
            <w:r w:rsidRPr="00041EED">
              <w:rPr>
                <w:rFonts w:ascii="Arial" w:hAnsi="Arial" w:cs="Arial"/>
                <w:color w:val="000000"/>
                <w:sz w:val="20"/>
                <w:szCs w:val="20"/>
              </w:rPr>
              <w:t>Litres</w:t>
            </w:r>
            <w:proofErr w:type="spellEnd"/>
            <w:r w:rsidRPr="00041EED">
              <w:rPr>
                <w:rFonts w:ascii="Arial" w:hAnsi="Arial" w:cs="Arial"/>
                <w:color w:val="000000"/>
                <w:sz w:val="20"/>
                <w:szCs w:val="20"/>
              </w:rPr>
              <w:t>)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21109C7" w14:textId="29320D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B0FAC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A924658" w14:textId="77777777" w:rsidR="00CB1D53" w:rsidRPr="004E3062" w:rsidRDefault="00CB1D53" w:rsidP="00CB1D53">
            <w:pPr>
              <w:jc w:val="left"/>
              <w:rPr>
                <w:rFonts w:ascii="Arial" w:hAnsi="Arial" w:cs="Arial"/>
              </w:rPr>
            </w:pPr>
          </w:p>
        </w:tc>
      </w:tr>
      <w:tr w:rsidR="00CB1D53" w:rsidRPr="00D87C73" w14:paraId="0F7DBDE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081CB4B" w14:textId="07C02AF6" w:rsidR="00CB1D53" w:rsidRPr="004E3062" w:rsidRDefault="00B11E60" w:rsidP="00CB1D53">
            <w:pPr>
              <w:jc w:val="center"/>
              <w:rPr>
                <w:rFonts w:ascii="Arial" w:hAnsi="Arial" w:cs="Arial"/>
                <w:sz w:val="20"/>
                <w:szCs w:val="20"/>
              </w:rPr>
            </w:pPr>
            <w:r>
              <w:rPr>
                <w:rFonts w:ascii="Arial" w:hAnsi="Arial" w:cs="Arial"/>
                <w:sz w:val="20"/>
                <w:szCs w:val="20"/>
              </w:rPr>
              <w:t>38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E60C9F3" w14:textId="50D1E2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Flasks (2 </w:t>
            </w:r>
            <w:proofErr w:type="spellStart"/>
            <w:r w:rsidRPr="00041EED">
              <w:rPr>
                <w:rFonts w:ascii="Arial" w:hAnsi="Arial" w:cs="Arial"/>
                <w:color w:val="000000"/>
                <w:sz w:val="20"/>
                <w:szCs w:val="20"/>
              </w:rPr>
              <w:t>Litres</w:t>
            </w:r>
            <w:proofErr w:type="spellEnd"/>
            <w:r w:rsidRPr="00041EED">
              <w:rPr>
                <w:rFonts w:ascii="Arial" w:hAnsi="Arial" w:cs="Arial"/>
                <w:color w:val="000000"/>
                <w:sz w:val="20"/>
                <w:szCs w:val="20"/>
              </w:rPr>
              <w:t>)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230309E" w14:textId="7D9822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DC5DFD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B29D92E" w14:textId="77777777" w:rsidR="00CB1D53" w:rsidRPr="004E3062" w:rsidRDefault="00CB1D53" w:rsidP="00CB1D53">
            <w:pPr>
              <w:jc w:val="left"/>
              <w:rPr>
                <w:rFonts w:ascii="Arial" w:hAnsi="Arial" w:cs="Arial"/>
              </w:rPr>
            </w:pPr>
          </w:p>
        </w:tc>
      </w:tr>
      <w:tr w:rsidR="00CB1D53" w:rsidRPr="00D87C73" w14:paraId="4E4C822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5EA70D3" w14:textId="203853C0" w:rsidR="00CB1D53" w:rsidRPr="004E3062" w:rsidRDefault="00B11E60" w:rsidP="00CB1D53">
            <w:pPr>
              <w:jc w:val="center"/>
              <w:rPr>
                <w:rFonts w:ascii="Arial" w:hAnsi="Arial" w:cs="Arial"/>
                <w:sz w:val="20"/>
                <w:szCs w:val="20"/>
              </w:rPr>
            </w:pPr>
            <w:r>
              <w:rPr>
                <w:rFonts w:ascii="Arial" w:hAnsi="Arial" w:cs="Arial"/>
                <w:sz w:val="20"/>
                <w:szCs w:val="20"/>
              </w:rPr>
              <w:t>39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DF733CE" w14:textId="24BE17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Flasks (3Litres) the best quality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F8B47EB" w14:textId="5D35D9E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D52D35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83A48D" w14:textId="77777777" w:rsidR="00CB1D53" w:rsidRPr="004E3062" w:rsidRDefault="00CB1D53" w:rsidP="00CB1D53">
            <w:pPr>
              <w:jc w:val="left"/>
              <w:rPr>
                <w:rFonts w:ascii="Arial" w:hAnsi="Arial" w:cs="Arial"/>
              </w:rPr>
            </w:pPr>
          </w:p>
        </w:tc>
      </w:tr>
      <w:tr w:rsidR="00CB1D53" w:rsidRPr="00D87C73" w14:paraId="66E8E63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2AC0BA" w14:textId="711811AB" w:rsidR="00CB1D53" w:rsidRPr="004E3062" w:rsidRDefault="00B11E60" w:rsidP="00CB1D53">
            <w:pPr>
              <w:jc w:val="center"/>
              <w:rPr>
                <w:rFonts w:ascii="Arial" w:hAnsi="Arial" w:cs="Arial"/>
                <w:sz w:val="20"/>
                <w:szCs w:val="20"/>
              </w:rPr>
            </w:pPr>
            <w:r>
              <w:rPr>
                <w:rFonts w:ascii="Arial" w:hAnsi="Arial" w:cs="Arial"/>
                <w:sz w:val="20"/>
                <w:szCs w:val="20"/>
              </w:rPr>
              <w:t>40</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B308B3E" w14:textId="2BA0B8B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Flasks (5 </w:t>
            </w:r>
            <w:proofErr w:type="spellStart"/>
            <w:r w:rsidRPr="00041EED">
              <w:rPr>
                <w:rFonts w:ascii="Arial" w:hAnsi="Arial" w:cs="Arial"/>
                <w:color w:val="000000"/>
                <w:sz w:val="20"/>
                <w:szCs w:val="20"/>
              </w:rPr>
              <w:t>Litres</w:t>
            </w:r>
            <w:proofErr w:type="spellEnd"/>
            <w:r w:rsidRPr="00041EED">
              <w:rPr>
                <w:rFonts w:ascii="Arial" w:hAnsi="Arial" w:cs="Arial"/>
                <w:color w:val="000000"/>
                <w:sz w:val="20"/>
                <w:szCs w:val="20"/>
              </w:rPr>
              <w:t>) the best quality</w:t>
            </w:r>
          </w:p>
        </w:tc>
        <w:tc>
          <w:tcPr>
            <w:tcW w:w="1119" w:type="dxa"/>
            <w:gridSpan w:val="2"/>
            <w:tcBorders>
              <w:top w:val="nil"/>
              <w:left w:val="nil"/>
              <w:bottom w:val="single" w:sz="4" w:space="0" w:color="000000"/>
              <w:right w:val="single" w:sz="4" w:space="0" w:color="000000"/>
            </w:tcBorders>
            <w:shd w:val="clear" w:color="auto" w:fill="auto"/>
            <w:noWrap/>
            <w:vAlign w:val="bottom"/>
          </w:tcPr>
          <w:p w14:paraId="205AA40A" w14:textId="75F517C8" w:rsidR="00CB1D53"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5053D74B"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3B7732E9" w14:textId="77777777" w:rsidR="00CB1D53" w:rsidRPr="004E3062" w:rsidRDefault="00CB1D53" w:rsidP="00CB1D53">
            <w:pPr>
              <w:jc w:val="left"/>
              <w:rPr>
                <w:rFonts w:ascii="Arial" w:hAnsi="Arial" w:cs="Arial"/>
              </w:rPr>
            </w:pPr>
          </w:p>
        </w:tc>
      </w:tr>
      <w:tr w:rsidR="00CB1D53" w:rsidRPr="00D87C73" w14:paraId="4DD8815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D5AAF3" w14:textId="6224CC3D" w:rsidR="00CB1D53" w:rsidRPr="004E3062" w:rsidRDefault="00B11E60" w:rsidP="00CB1D53">
            <w:pPr>
              <w:jc w:val="center"/>
              <w:rPr>
                <w:rFonts w:ascii="Arial" w:hAnsi="Arial" w:cs="Arial"/>
                <w:sz w:val="20"/>
                <w:szCs w:val="20"/>
              </w:rPr>
            </w:pPr>
            <w:r>
              <w:rPr>
                <w:rFonts w:ascii="Arial" w:hAnsi="Arial" w:cs="Arial"/>
                <w:sz w:val="20"/>
                <w:szCs w:val="20"/>
              </w:rPr>
              <w:t>41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0BD843" w14:textId="015C8CC6" w:rsidR="00CB1D53" w:rsidRPr="004E3062" w:rsidRDefault="009510F1" w:rsidP="00CB1D53">
            <w:pPr>
              <w:jc w:val="left"/>
              <w:rPr>
                <w:rFonts w:ascii="Arial" w:hAnsi="Arial" w:cs="Arial"/>
                <w:sz w:val="20"/>
                <w:szCs w:val="20"/>
              </w:rPr>
            </w:pPr>
            <w:r w:rsidRPr="00041EED">
              <w:rPr>
                <w:rFonts w:ascii="Arial" w:hAnsi="Arial" w:cs="Arial"/>
                <w:color w:val="000000"/>
                <w:sz w:val="20"/>
                <w:szCs w:val="20"/>
              </w:rPr>
              <w:t>Flavor</w:t>
            </w:r>
            <w:r w:rsidR="00CB1D53" w:rsidRPr="00041EED">
              <w:rPr>
                <w:rFonts w:ascii="Arial" w:hAnsi="Arial" w:cs="Arial"/>
                <w:color w:val="000000"/>
                <w:sz w:val="20"/>
                <w:szCs w:val="20"/>
              </w:rPr>
              <w:t xml:space="preserve"> for baking Cake _</w:t>
            </w:r>
            <w:r w:rsidR="005907C8" w:rsidRPr="00041EED">
              <w:rPr>
                <w:rFonts w:ascii="Arial" w:hAnsi="Arial" w:cs="Arial"/>
                <w:color w:val="000000"/>
                <w:sz w:val="20"/>
                <w:szCs w:val="20"/>
              </w:rPr>
              <w:t>Vanilla</w:t>
            </w:r>
            <w:r w:rsidR="00CB1D53"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8744DB8" w14:textId="0F609A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30D65B5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A7B0E18" w14:textId="77777777" w:rsidR="00CB1D53" w:rsidRPr="004E3062" w:rsidRDefault="00CB1D53" w:rsidP="00CB1D53">
            <w:pPr>
              <w:jc w:val="left"/>
              <w:rPr>
                <w:rFonts w:ascii="Arial" w:hAnsi="Arial" w:cs="Arial"/>
              </w:rPr>
            </w:pPr>
          </w:p>
        </w:tc>
      </w:tr>
      <w:tr w:rsidR="00CB1D53" w:rsidRPr="00D87C73" w14:paraId="736F7F6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5E7B40A" w14:textId="26EA3962" w:rsidR="00CB1D53" w:rsidRPr="004E3062" w:rsidRDefault="00B11E60" w:rsidP="00CB1D53">
            <w:pPr>
              <w:jc w:val="center"/>
              <w:rPr>
                <w:rFonts w:ascii="Arial" w:hAnsi="Arial" w:cs="Arial"/>
                <w:sz w:val="20"/>
                <w:szCs w:val="20"/>
              </w:rPr>
            </w:pPr>
            <w:r>
              <w:rPr>
                <w:rFonts w:ascii="Arial" w:hAnsi="Arial" w:cs="Arial"/>
                <w:sz w:val="20"/>
                <w:szCs w:val="20"/>
              </w:rPr>
              <w:t>42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4F2A2A6" w14:textId="76A67BC4"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Flavour</w:t>
            </w:r>
            <w:proofErr w:type="spellEnd"/>
            <w:r w:rsidRPr="00041EED">
              <w:rPr>
                <w:rFonts w:ascii="Arial" w:hAnsi="Arial" w:cs="Arial"/>
                <w:color w:val="000000"/>
                <w:sz w:val="20"/>
                <w:szCs w:val="20"/>
              </w:rPr>
              <w:t xml:space="preserve"> for baking </w:t>
            </w:r>
            <w:proofErr w:type="spellStart"/>
            <w:r w:rsidRPr="00041EED">
              <w:rPr>
                <w:rFonts w:ascii="Arial" w:hAnsi="Arial" w:cs="Arial"/>
                <w:color w:val="000000"/>
                <w:sz w:val="20"/>
                <w:szCs w:val="20"/>
              </w:rPr>
              <w:t>Cake_Chocolate</w:t>
            </w:r>
            <w:proofErr w:type="spellEnd"/>
            <w:r w:rsidRPr="00041EED">
              <w:rPr>
                <w:rFonts w:ascii="Arial" w:hAnsi="Arial" w:cs="Arial"/>
                <w:color w:val="000000"/>
                <w:sz w:val="20"/>
                <w:szCs w:val="20"/>
              </w:rPr>
              <w:t xml:space="preserve"> Bourbon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B568AEE" w14:textId="68CDA7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121C910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F44E5F" w14:textId="77777777" w:rsidR="00CB1D53" w:rsidRPr="004E3062" w:rsidRDefault="00CB1D53" w:rsidP="00CB1D53">
            <w:pPr>
              <w:jc w:val="left"/>
              <w:rPr>
                <w:rFonts w:ascii="Arial" w:hAnsi="Arial" w:cs="Arial"/>
              </w:rPr>
            </w:pPr>
          </w:p>
        </w:tc>
      </w:tr>
      <w:tr w:rsidR="00CB1D53" w:rsidRPr="00D87C73" w14:paraId="6A1D7E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776A999" w14:textId="0AA42FE9" w:rsidR="00CB1D53" w:rsidRPr="004E3062" w:rsidRDefault="00B11E60" w:rsidP="00CB1D53">
            <w:pPr>
              <w:jc w:val="center"/>
              <w:rPr>
                <w:rFonts w:ascii="Arial" w:hAnsi="Arial" w:cs="Arial"/>
                <w:sz w:val="20"/>
                <w:szCs w:val="20"/>
              </w:rPr>
            </w:pPr>
            <w:r>
              <w:rPr>
                <w:rFonts w:ascii="Arial" w:hAnsi="Arial" w:cs="Arial"/>
                <w:sz w:val="20"/>
                <w:szCs w:val="20"/>
              </w:rPr>
              <w:t>43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3E5501B6" w14:textId="1A79B086"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Flavour</w:t>
            </w:r>
            <w:proofErr w:type="spellEnd"/>
            <w:r w:rsidRPr="00041EED">
              <w:rPr>
                <w:rFonts w:ascii="Arial" w:hAnsi="Arial" w:cs="Arial"/>
                <w:color w:val="000000"/>
                <w:sz w:val="20"/>
                <w:szCs w:val="20"/>
              </w:rPr>
              <w:t xml:space="preserve"> for baking </w:t>
            </w:r>
            <w:proofErr w:type="spellStart"/>
            <w:r w:rsidRPr="00041EED">
              <w:rPr>
                <w:rFonts w:ascii="Arial" w:hAnsi="Arial" w:cs="Arial"/>
                <w:color w:val="000000"/>
                <w:sz w:val="20"/>
                <w:szCs w:val="20"/>
              </w:rPr>
              <w:t>Cake_Coffee</w:t>
            </w:r>
            <w:proofErr w:type="spellEnd"/>
            <w:r w:rsidRPr="00041EED">
              <w:rPr>
                <w:rFonts w:ascii="Arial" w:hAnsi="Arial" w:cs="Arial"/>
                <w:color w:val="000000"/>
                <w:sz w:val="20"/>
                <w:szCs w:val="20"/>
              </w:rPr>
              <w:t xml:space="preserve"> </w:t>
            </w:r>
            <w:proofErr w:type="spellStart"/>
            <w:r w:rsidRPr="00041EED">
              <w:rPr>
                <w:rFonts w:ascii="Arial" w:hAnsi="Arial" w:cs="Arial"/>
                <w:color w:val="000000"/>
                <w:sz w:val="20"/>
                <w:szCs w:val="20"/>
              </w:rPr>
              <w:t>flavour</w:t>
            </w:r>
            <w:proofErr w:type="spellEnd"/>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2F869F" w14:textId="144151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604C63F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A4E621" w14:textId="77777777" w:rsidR="00CB1D53" w:rsidRPr="004E3062" w:rsidRDefault="00CB1D53" w:rsidP="00CB1D53">
            <w:pPr>
              <w:jc w:val="left"/>
              <w:rPr>
                <w:rFonts w:ascii="Arial" w:hAnsi="Arial" w:cs="Arial"/>
              </w:rPr>
            </w:pPr>
          </w:p>
        </w:tc>
      </w:tr>
      <w:tr w:rsidR="00CB1D53" w:rsidRPr="00D87C73" w14:paraId="5AEF1C8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88C6C65" w14:textId="2D379468" w:rsidR="00CB1D53" w:rsidRPr="004E3062" w:rsidRDefault="00B11E60" w:rsidP="00CB1D53">
            <w:pPr>
              <w:jc w:val="center"/>
              <w:rPr>
                <w:rFonts w:ascii="Arial" w:hAnsi="Arial" w:cs="Arial"/>
                <w:sz w:val="20"/>
                <w:szCs w:val="20"/>
              </w:rPr>
            </w:pPr>
            <w:r>
              <w:rPr>
                <w:rFonts w:ascii="Arial" w:hAnsi="Arial" w:cs="Arial"/>
                <w:sz w:val="20"/>
                <w:szCs w:val="20"/>
              </w:rPr>
              <w:t>44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E2726A0" w14:textId="47A1C01D"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Flavour</w:t>
            </w:r>
            <w:proofErr w:type="spellEnd"/>
            <w:r w:rsidRPr="00041EED">
              <w:rPr>
                <w:rFonts w:ascii="Arial" w:hAnsi="Arial" w:cs="Arial"/>
                <w:color w:val="000000"/>
                <w:sz w:val="20"/>
                <w:szCs w:val="20"/>
              </w:rPr>
              <w:t xml:space="preserve"> for baking </w:t>
            </w:r>
            <w:proofErr w:type="spellStart"/>
            <w:r w:rsidRPr="00041EED">
              <w:rPr>
                <w:rFonts w:ascii="Arial" w:hAnsi="Arial" w:cs="Arial"/>
                <w:color w:val="000000"/>
                <w:sz w:val="20"/>
                <w:szCs w:val="20"/>
              </w:rPr>
              <w:t>Cake_Strawberry</w:t>
            </w:r>
            <w:proofErr w:type="spellEnd"/>
            <w:r w:rsidRPr="00041EED">
              <w:rPr>
                <w:rFonts w:ascii="Arial" w:hAnsi="Arial" w:cs="Arial"/>
                <w:color w:val="000000"/>
                <w:sz w:val="20"/>
                <w:szCs w:val="20"/>
              </w:rPr>
              <w:t xml:space="preserve"> fresh</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F0189FE" w14:textId="760BD7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9177BC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4F4B5CC" w14:textId="77777777" w:rsidR="00CB1D53" w:rsidRPr="004E3062" w:rsidRDefault="00CB1D53" w:rsidP="00CB1D53">
            <w:pPr>
              <w:jc w:val="left"/>
              <w:rPr>
                <w:rFonts w:ascii="Arial" w:hAnsi="Arial" w:cs="Arial"/>
              </w:rPr>
            </w:pPr>
          </w:p>
        </w:tc>
      </w:tr>
      <w:tr w:rsidR="00CB1D53" w:rsidRPr="00D87C73" w14:paraId="15327A2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26B446" w14:textId="1F114C82" w:rsidR="00CB1D53" w:rsidRPr="004E3062" w:rsidRDefault="00B11E60" w:rsidP="00CB1D53">
            <w:pPr>
              <w:jc w:val="center"/>
              <w:rPr>
                <w:rFonts w:ascii="Arial" w:hAnsi="Arial" w:cs="Arial"/>
                <w:sz w:val="20"/>
                <w:szCs w:val="20"/>
              </w:rPr>
            </w:pPr>
            <w:r>
              <w:rPr>
                <w:rFonts w:ascii="Arial" w:hAnsi="Arial" w:cs="Arial"/>
                <w:sz w:val="20"/>
                <w:szCs w:val="20"/>
              </w:rPr>
              <w:t>45</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1DEA89D" w14:textId="64BA333D"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Flavour</w:t>
            </w:r>
            <w:proofErr w:type="spellEnd"/>
            <w:r w:rsidRPr="00041EED">
              <w:rPr>
                <w:rFonts w:ascii="Arial" w:hAnsi="Arial" w:cs="Arial"/>
                <w:color w:val="000000"/>
                <w:sz w:val="20"/>
                <w:szCs w:val="20"/>
              </w:rPr>
              <w:t xml:space="preserve"> for baking </w:t>
            </w:r>
            <w:proofErr w:type="spellStart"/>
            <w:r w:rsidRPr="00041EED">
              <w:rPr>
                <w:rFonts w:ascii="Arial" w:hAnsi="Arial" w:cs="Arial"/>
                <w:color w:val="000000"/>
                <w:sz w:val="20"/>
                <w:szCs w:val="20"/>
              </w:rPr>
              <w:t>Cake_Vanila</w:t>
            </w:r>
            <w:proofErr w:type="spellEnd"/>
            <w:r w:rsidRPr="00041EED">
              <w:rPr>
                <w:rFonts w:ascii="Arial" w:hAnsi="Arial" w:cs="Arial"/>
                <w:color w:val="000000"/>
                <w:sz w:val="20"/>
                <w:szCs w:val="20"/>
              </w:rPr>
              <w:t xml:space="preserve"> powder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5F757F1" w14:textId="2CDA02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CF5884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79C977" w14:textId="77777777" w:rsidR="00CB1D53" w:rsidRPr="004E3062" w:rsidRDefault="00CB1D53" w:rsidP="00CB1D53">
            <w:pPr>
              <w:jc w:val="left"/>
              <w:rPr>
                <w:rFonts w:ascii="Arial" w:hAnsi="Arial" w:cs="Arial"/>
              </w:rPr>
            </w:pPr>
          </w:p>
        </w:tc>
      </w:tr>
      <w:tr w:rsidR="00CB1D53" w:rsidRPr="00D87C73" w14:paraId="22A94C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84EC2F" w14:textId="1DFAC36C" w:rsidR="00CB1D53" w:rsidRPr="004E3062" w:rsidRDefault="00B11E60" w:rsidP="00CB1D53">
            <w:pPr>
              <w:jc w:val="center"/>
              <w:rPr>
                <w:rFonts w:ascii="Arial" w:hAnsi="Arial" w:cs="Arial"/>
                <w:sz w:val="20"/>
                <w:szCs w:val="20"/>
              </w:rPr>
            </w:pPr>
            <w:r>
              <w:rPr>
                <w:rFonts w:ascii="Arial" w:hAnsi="Arial" w:cs="Arial"/>
                <w:sz w:val="20"/>
                <w:szCs w:val="20"/>
              </w:rPr>
              <w:t>46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659287" w14:textId="5199D708"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Flavours</w:t>
            </w:r>
            <w:proofErr w:type="spellEnd"/>
            <w:r w:rsidRPr="00041EED">
              <w:rPr>
                <w:rFonts w:ascii="Arial" w:hAnsi="Arial" w:cs="Arial"/>
                <w:color w:val="000000"/>
                <w:sz w:val="20"/>
                <w:szCs w:val="20"/>
              </w:rPr>
              <w:t xml:space="preserve"> for baking </w:t>
            </w:r>
            <w:proofErr w:type="spellStart"/>
            <w:r w:rsidRPr="00041EED">
              <w:rPr>
                <w:rFonts w:ascii="Arial" w:hAnsi="Arial" w:cs="Arial"/>
                <w:color w:val="000000"/>
                <w:sz w:val="20"/>
                <w:szCs w:val="20"/>
              </w:rPr>
              <w:t>cake_Pineapple</w:t>
            </w:r>
            <w:proofErr w:type="spellEnd"/>
            <w:r w:rsidRPr="00041EED">
              <w:rPr>
                <w:rFonts w:ascii="Arial" w:hAnsi="Arial" w:cs="Arial"/>
                <w:color w:val="000000"/>
                <w:sz w:val="20"/>
                <w:szCs w:val="20"/>
              </w:rPr>
              <w:t xml:space="preserve"> excellent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B31B83" w14:textId="7517F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Liter</w:t>
            </w:r>
          </w:p>
        </w:tc>
        <w:tc>
          <w:tcPr>
            <w:tcW w:w="854" w:type="dxa"/>
            <w:tcBorders>
              <w:top w:val="nil"/>
              <w:left w:val="nil"/>
              <w:bottom w:val="single" w:sz="4" w:space="0" w:color="auto"/>
              <w:right w:val="single" w:sz="4" w:space="0" w:color="auto"/>
            </w:tcBorders>
            <w:shd w:val="clear" w:color="auto" w:fill="auto"/>
            <w:noWrap/>
            <w:vAlign w:val="bottom"/>
            <w:hideMark/>
          </w:tcPr>
          <w:p w14:paraId="4B333B9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782093E" w14:textId="77777777" w:rsidR="00CB1D53" w:rsidRPr="004E3062" w:rsidRDefault="00CB1D53" w:rsidP="00CB1D53">
            <w:pPr>
              <w:jc w:val="left"/>
              <w:rPr>
                <w:rFonts w:ascii="Arial" w:hAnsi="Arial" w:cs="Arial"/>
              </w:rPr>
            </w:pPr>
          </w:p>
        </w:tc>
      </w:tr>
      <w:tr w:rsidR="00CB1D53" w:rsidRPr="00D87C73" w14:paraId="5A7DA7A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3F7979A" w14:textId="6956B268" w:rsidR="00CB1D53" w:rsidRPr="004E3062" w:rsidRDefault="00B11E60" w:rsidP="00CB1D53">
            <w:pPr>
              <w:jc w:val="center"/>
              <w:rPr>
                <w:rFonts w:ascii="Arial" w:hAnsi="Arial" w:cs="Arial"/>
                <w:sz w:val="20"/>
                <w:szCs w:val="20"/>
              </w:rPr>
            </w:pPr>
            <w:r>
              <w:rPr>
                <w:rFonts w:ascii="Arial" w:hAnsi="Arial" w:cs="Arial"/>
                <w:sz w:val="20"/>
                <w:szCs w:val="20"/>
              </w:rPr>
              <w:t>47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C7FC171" w14:textId="156806D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Color for bakery (In liquid form)-Kenyan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2CE55E" w14:textId="11FA11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In cylindrical bottles</w:t>
            </w:r>
          </w:p>
        </w:tc>
        <w:tc>
          <w:tcPr>
            <w:tcW w:w="854" w:type="dxa"/>
            <w:tcBorders>
              <w:top w:val="nil"/>
              <w:left w:val="nil"/>
              <w:bottom w:val="single" w:sz="4" w:space="0" w:color="auto"/>
              <w:right w:val="single" w:sz="4" w:space="0" w:color="auto"/>
            </w:tcBorders>
            <w:shd w:val="clear" w:color="auto" w:fill="auto"/>
            <w:noWrap/>
            <w:vAlign w:val="bottom"/>
            <w:hideMark/>
          </w:tcPr>
          <w:p w14:paraId="51680E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FD7BA8" w14:textId="77777777" w:rsidR="00CB1D53" w:rsidRPr="004E3062" w:rsidRDefault="00CB1D53" w:rsidP="00CB1D53">
            <w:pPr>
              <w:jc w:val="left"/>
              <w:rPr>
                <w:rFonts w:ascii="Arial" w:hAnsi="Arial" w:cs="Arial"/>
              </w:rPr>
            </w:pPr>
          </w:p>
        </w:tc>
      </w:tr>
      <w:tr w:rsidR="00CB1D53" w:rsidRPr="00D87C73" w14:paraId="7D535DA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194D642" w14:textId="31DBF585" w:rsidR="00CB1D53" w:rsidRPr="004E3062" w:rsidRDefault="00B11E60" w:rsidP="00CB1D53">
            <w:pPr>
              <w:jc w:val="center"/>
              <w:rPr>
                <w:rFonts w:ascii="Arial" w:hAnsi="Arial" w:cs="Arial"/>
                <w:sz w:val="20"/>
                <w:szCs w:val="20"/>
              </w:rPr>
            </w:pPr>
            <w:r>
              <w:rPr>
                <w:rFonts w:ascii="Arial" w:hAnsi="Arial" w:cs="Arial"/>
                <w:sz w:val="20"/>
                <w:szCs w:val="20"/>
              </w:rPr>
              <w:t>48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5EC64BC" w14:textId="4DD29B9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Food Warmers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8E17A6E" w14:textId="0B73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D22AAA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5F9703A" w14:textId="77777777" w:rsidR="00CB1D53" w:rsidRPr="004E3062" w:rsidRDefault="00CB1D53" w:rsidP="00CB1D53">
            <w:pPr>
              <w:jc w:val="left"/>
              <w:rPr>
                <w:rFonts w:ascii="Arial" w:hAnsi="Arial" w:cs="Arial"/>
              </w:rPr>
            </w:pPr>
          </w:p>
        </w:tc>
      </w:tr>
      <w:tr w:rsidR="00CB1D53" w:rsidRPr="00D87C73" w14:paraId="72F2776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3D9263" w14:textId="27B5DB6A" w:rsidR="00CB1D53" w:rsidRPr="004E3062" w:rsidRDefault="00B11E60" w:rsidP="00CB1D53">
            <w:pPr>
              <w:jc w:val="center"/>
              <w:rPr>
                <w:rFonts w:ascii="Arial" w:hAnsi="Arial" w:cs="Arial"/>
                <w:sz w:val="20"/>
                <w:szCs w:val="20"/>
              </w:rPr>
            </w:pPr>
            <w:r>
              <w:rPr>
                <w:rFonts w:ascii="Arial" w:hAnsi="Arial" w:cs="Arial"/>
                <w:sz w:val="20"/>
                <w:szCs w:val="20"/>
              </w:rPr>
              <w:t>49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F25A008" w14:textId="6EC4E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Fruit Slicer</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1791200" w14:textId="2FE370C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CB4523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CC37F2A" w14:textId="77777777" w:rsidR="00CB1D53" w:rsidRPr="004E3062" w:rsidRDefault="00CB1D53" w:rsidP="00CB1D53">
            <w:pPr>
              <w:jc w:val="left"/>
              <w:rPr>
                <w:rFonts w:ascii="Arial" w:hAnsi="Arial" w:cs="Arial"/>
              </w:rPr>
            </w:pPr>
          </w:p>
        </w:tc>
      </w:tr>
      <w:tr w:rsidR="00CB1D53" w:rsidRPr="00D87C73" w14:paraId="18A3413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ADA874C" w14:textId="08FF5FA7" w:rsidR="00CB1D53" w:rsidRPr="004E3062" w:rsidRDefault="00B11E60" w:rsidP="00CB1D53">
            <w:pPr>
              <w:jc w:val="center"/>
              <w:rPr>
                <w:rFonts w:ascii="Arial" w:hAnsi="Arial" w:cs="Arial"/>
                <w:sz w:val="20"/>
                <w:szCs w:val="20"/>
              </w:rPr>
            </w:pPr>
            <w:r>
              <w:rPr>
                <w:rFonts w:ascii="Arial" w:hAnsi="Arial" w:cs="Arial"/>
                <w:sz w:val="20"/>
                <w:szCs w:val="20"/>
              </w:rPr>
              <w:t>50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0C855E55" w14:textId="52B9288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Furniture Spray- magic king 300ml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3808FAF" w14:textId="7FDF82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26151E3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35F922" w14:textId="77777777" w:rsidR="00CB1D53" w:rsidRPr="004E3062" w:rsidRDefault="00CB1D53" w:rsidP="00CB1D53">
            <w:pPr>
              <w:jc w:val="left"/>
              <w:rPr>
                <w:rFonts w:ascii="Arial" w:hAnsi="Arial" w:cs="Arial"/>
              </w:rPr>
            </w:pPr>
          </w:p>
        </w:tc>
      </w:tr>
      <w:tr w:rsidR="00CB1D53" w:rsidRPr="00D87C73" w14:paraId="3DFC5D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A09360A" w14:textId="0C410388" w:rsidR="00CB1D53" w:rsidRPr="004E3062" w:rsidRDefault="00B11E60" w:rsidP="00CB1D53">
            <w:pPr>
              <w:jc w:val="center"/>
              <w:rPr>
                <w:rFonts w:ascii="Arial" w:hAnsi="Arial" w:cs="Arial"/>
                <w:sz w:val="20"/>
                <w:szCs w:val="20"/>
              </w:rPr>
            </w:pPr>
            <w:r>
              <w:rPr>
                <w:rFonts w:ascii="Arial" w:hAnsi="Arial" w:cs="Arial"/>
                <w:sz w:val="20"/>
                <w:szCs w:val="20"/>
              </w:rPr>
              <w:t>51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E6B08C7" w14:textId="48FC72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Gallon </w:t>
            </w:r>
            <w:r w:rsidR="006E4A46" w:rsidRPr="00041EED">
              <w:rPr>
                <w:rFonts w:ascii="Arial" w:hAnsi="Arial" w:cs="Arial"/>
                <w:color w:val="000000"/>
                <w:sz w:val="20"/>
                <w:szCs w:val="20"/>
              </w:rPr>
              <w:t>Buckets</w:t>
            </w:r>
            <w:r w:rsidR="006E4A46">
              <w:rPr>
                <w:rFonts w:ascii="Arial" w:hAnsi="Arial" w:cs="Arial"/>
                <w:color w:val="000000"/>
                <w:sz w:val="20"/>
                <w:szCs w:val="20"/>
              </w:rPr>
              <w:t xml:space="preserve"> </w:t>
            </w:r>
            <w:r w:rsidRPr="00041EED">
              <w:rPr>
                <w:rFonts w:ascii="Arial" w:hAnsi="Arial" w:cs="Arial"/>
                <w:color w:val="000000"/>
                <w:sz w:val="20"/>
                <w:szCs w:val="20"/>
              </w:rPr>
              <w:t>(20Litre Capacity)</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B3CB0C1" w14:textId="22A8ED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255BC9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31F7CD" w14:textId="77777777" w:rsidR="00CB1D53" w:rsidRPr="004E3062" w:rsidRDefault="00CB1D53" w:rsidP="00CB1D53">
            <w:pPr>
              <w:jc w:val="left"/>
              <w:rPr>
                <w:rFonts w:ascii="Arial" w:hAnsi="Arial" w:cs="Arial"/>
              </w:rPr>
            </w:pPr>
          </w:p>
        </w:tc>
      </w:tr>
      <w:tr w:rsidR="00E41EC9" w:rsidRPr="00D87C73" w14:paraId="1AAFF7D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0964A9" w14:textId="39819961" w:rsidR="00E41EC9" w:rsidRDefault="00B11E60" w:rsidP="00CB1D53">
            <w:pPr>
              <w:jc w:val="center"/>
              <w:rPr>
                <w:rFonts w:ascii="Arial" w:hAnsi="Arial" w:cs="Arial"/>
                <w:sz w:val="20"/>
                <w:szCs w:val="20"/>
              </w:rPr>
            </w:pPr>
            <w:r>
              <w:rPr>
                <w:rFonts w:ascii="Arial" w:hAnsi="Arial" w:cs="Arial"/>
                <w:sz w:val="20"/>
                <w:szCs w:val="20"/>
              </w:rPr>
              <w:t>52</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016753C2" w14:textId="4802E8D6"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Garlic powder 200g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7404DAF7" w14:textId="6F4DAD4C" w:rsidR="00E41EC9" w:rsidRDefault="00E41EC9"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79513D59" w14:textId="2C60EE2A" w:rsidR="00E41EC9" w:rsidRDefault="00E41EC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3CAB823B" w14:textId="77777777" w:rsidR="00E41EC9" w:rsidRPr="004E3062" w:rsidRDefault="00E41EC9" w:rsidP="00CB1D53">
            <w:pPr>
              <w:jc w:val="left"/>
              <w:rPr>
                <w:rFonts w:ascii="Arial" w:hAnsi="Arial" w:cs="Arial"/>
              </w:rPr>
            </w:pPr>
          </w:p>
        </w:tc>
      </w:tr>
      <w:tr w:rsidR="00C44BB1" w:rsidRPr="00D87C73" w14:paraId="202EE3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86DDC78" w14:textId="7F3FF662" w:rsidR="00C44BB1" w:rsidRDefault="00B11E60" w:rsidP="00CB1D53">
            <w:pPr>
              <w:jc w:val="center"/>
              <w:rPr>
                <w:rFonts w:ascii="Arial" w:hAnsi="Arial" w:cs="Arial"/>
                <w:sz w:val="20"/>
                <w:szCs w:val="20"/>
              </w:rPr>
            </w:pPr>
            <w:r>
              <w:rPr>
                <w:rFonts w:ascii="Arial" w:hAnsi="Arial" w:cs="Arial"/>
                <w:sz w:val="20"/>
                <w:szCs w:val="20"/>
              </w:rPr>
              <w:t>53</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59AFCADF" w14:textId="2070A505" w:rsidR="00C44BB1" w:rsidRPr="00041EED" w:rsidRDefault="00C44BB1" w:rsidP="00CB1D53">
            <w:pPr>
              <w:jc w:val="left"/>
              <w:rPr>
                <w:rFonts w:ascii="Arial" w:hAnsi="Arial" w:cs="Arial"/>
                <w:color w:val="000000"/>
                <w:sz w:val="20"/>
                <w:szCs w:val="20"/>
              </w:rPr>
            </w:pPr>
            <w:r>
              <w:rPr>
                <w:rFonts w:ascii="Arial" w:hAnsi="Arial" w:cs="Arial"/>
                <w:color w:val="000000"/>
                <w:sz w:val="20"/>
                <w:szCs w:val="20"/>
              </w:rPr>
              <w:t xml:space="preserve">Generic 50m </w:t>
            </w:r>
            <w:r w:rsidR="0002479B">
              <w:rPr>
                <w:rFonts w:ascii="Arial" w:hAnsi="Arial" w:cs="Arial"/>
                <w:color w:val="000000"/>
                <w:sz w:val="20"/>
                <w:szCs w:val="20"/>
              </w:rPr>
              <w:t xml:space="preserve">Nylon </w:t>
            </w:r>
            <w:r>
              <w:rPr>
                <w:rFonts w:ascii="Arial" w:hAnsi="Arial" w:cs="Arial"/>
                <w:color w:val="000000"/>
                <w:sz w:val="20"/>
                <w:szCs w:val="20"/>
              </w:rPr>
              <w:t xml:space="preserve">teeth cleaning floss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4806C0B3" w14:textId="78506EA1" w:rsidR="00C44BB1" w:rsidRPr="00041EED" w:rsidRDefault="0002479B" w:rsidP="00CB1D53">
            <w:pPr>
              <w:jc w:val="left"/>
              <w:rPr>
                <w:rFonts w:ascii="Arial" w:hAnsi="Arial" w:cs="Arial"/>
                <w:color w:val="000000"/>
                <w:sz w:val="20"/>
                <w:szCs w:val="20"/>
              </w:rPr>
            </w:pPr>
            <w:r>
              <w:rPr>
                <w:rFonts w:ascii="Arial" w:hAnsi="Arial" w:cs="Arial"/>
                <w:color w:val="000000"/>
                <w:sz w:val="20"/>
                <w:szCs w:val="20"/>
              </w:rPr>
              <w:t xml:space="preserve">String </w:t>
            </w:r>
          </w:p>
        </w:tc>
        <w:tc>
          <w:tcPr>
            <w:tcW w:w="854" w:type="dxa"/>
            <w:tcBorders>
              <w:top w:val="nil"/>
              <w:left w:val="nil"/>
              <w:bottom w:val="single" w:sz="4" w:space="0" w:color="auto"/>
              <w:right w:val="single" w:sz="4" w:space="0" w:color="auto"/>
            </w:tcBorders>
            <w:shd w:val="clear" w:color="auto" w:fill="auto"/>
            <w:noWrap/>
            <w:vAlign w:val="bottom"/>
          </w:tcPr>
          <w:p w14:paraId="461B7E40" w14:textId="628A0F99" w:rsidR="00C44BB1" w:rsidRPr="004E3062" w:rsidRDefault="0002479B"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27C73452" w14:textId="77777777" w:rsidR="00C44BB1" w:rsidRPr="004E3062" w:rsidRDefault="00C44BB1" w:rsidP="00CB1D53">
            <w:pPr>
              <w:jc w:val="left"/>
              <w:rPr>
                <w:rFonts w:ascii="Arial" w:hAnsi="Arial" w:cs="Arial"/>
              </w:rPr>
            </w:pPr>
          </w:p>
        </w:tc>
      </w:tr>
      <w:tr w:rsidR="00315B50" w:rsidRPr="00D87C73" w14:paraId="0FAB25D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37CB454" w14:textId="3CF61EFA" w:rsidR="00315B50" w:rsidRDefault="00B11E60" w:rsidP="00CB1D53">
            <w:pPr>
              <w:jc w:val="center"/>
              <w:rPr>
                <w:rFonts w:ascii="Arial" w:hAnsi="Arial" w:cs="Arial"/>
                <w:sz w:val="20"/>
                <w:szCs w:val="20"/>
              </w:rPr>
            </w:pPr>
            <w:r>
              <w:rPr>
                <w:rFonts w:ascii="Arial" w:hAnsi="Arial" w:cs="Arial"/>
                <w:sz w:val="20"/>
                <w:szCs w:val="20"/>
              </w:rPr>
              <w:t>54</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421EDC72" w14:textId="6FB77AFA"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Generic Ginger Powder 250gms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34FBEAC4" w14:textId="05F8B150" w:rsidR="00315B50" w:rsidRPr="00041EED" w:rsidRDefault="00315B50"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3F6A2384" w14:textId="2EEDB70C" w:rsidR="00315B50" w:rsidRPr="004E3062" w:rsidRDefault="00315B50"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65E14F46" w14:textId="77777777" w:rsidR="00315B50" w:rsidRPr="004E3062" w:rsidRDefault="00315B50" w:rsidP="00CB1D53">
            <w:pPr>
              <w:jc w:val="left"/>
              <w:rPr>
                <w:rFonts w:ascii="Arial" w:hAnsi="Arial" w:cs="Arial"/>
              </w:rPr>
            </w:pPr>
          </w:p>
        </w:tc>
      </w:tr>
      <w:tr w:rsidR="003A59F3" w:rsidRPr="00D87C73" w14:paraId="3A9E128A"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E04C8" w14:textId="69C48B24" w:rsidR="003A59F3" w:rsidRDefault="00B11E60" w:rsidP="00CB1D53">
            <w:pPr>
              <w:jc w:val="center"/>
              <w:rPr>
                <w:rFonts w:ascii="Arial" w:hAnsi="Arial" w:cs="Arial"/>
                <w:sz w:val="20"/>
                <w:szCs w:val="20"/>
              </w:rPr>
            </w:pPr>
            <w:r>
              <w:rPr>
                <w:rFonts w:ascii="Arial" w:hAnsi="Arial" w:cs="Arial"/>
                <w:sz w:val="20"/>
                <w:szCs w:val="20"/>
              </w:rPr>
              <w:t>55</w:t>
            </w:r>
          </w:p>
        </w:tc>
        <w:tc>
          <w:tcPr>
            <w:tcW w:w="3503" w:type="dxa"/>
            <w:tcBorders>
              <w:top w:val="nil"/>
              <w:left w:val="single" w:sz="4" w:space="0" w:color="000000"/>
              <w:bottom w:val="single" w:sz="4" w:space="0" w:color="000000"/>
              <w:right w:val="single" w:sz="4" w:space="0" w:color="000000"/>
            </w:tcBorders>
            <w:shd w:val="clear" w:color="auto" w:fill="auto"/>
            <w:noWrap/>
            <w:vAlign w:val="bottom"/>
          </w:tcPr>
          <w:p w14:paraId="68DA5421" w14:textId="5886263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Generic Rosemary leaves Powder 50g </w:t>
            </w:r>
          </w:p>
        </w:tc>
        <w:tc>
          <w:tcPr>
            <w:tcW w:w="1119" w:type="dxa"/>
            <w:gridSpan w:val="2"/>
            <w:tcBorders>
              <w:top w:val="nil"/>
              <w:left w:val="nil"/>
              <w:bottom w:val="single" w:sz="4" w:space="0" w:color="000000"/>
              <w:right w:val="single" w:sz="4" w:space="0" w:color="000000"/>
            </w:tcBorders>
            <w:shd w:val="clear" w:color="auto" w:fill="auto"/>
            <w:noWrap/>
            <w:vAlign w:val="bottom"/>
          </w:tcPr>
          <w:p w14:paraId="1ADA7046" w14:textId="40C8421A" w:rsidR="003A59F3" w:rsidRPr="00041EED" w:rsidRDefault="003A59F3" w:rsidP="00CB1D53">
            <w:pPr>
              <w:jc w:val="left"/>
              <w:rPr>
                <w:rFonts w:ascii="Arial" w:hAnsi="Arial" w:cs="Arial"/>
                <w:color w:val="000000"/>
                <w:sz w:val="20"/>
                <w:szCs w:val="20"/>
              </w:rPr>
            </w:pPr>
            <w:r>
              <w:rPr>
                <w:rFonts w:ascii="Arial" w:hAnsi="Arial" w:cs="Arial"/>
                <w:color w:val="000000"/>
                <w:sz w:val="20"/>
                <w:szCs w:val="20"/>
              </w:rPr>
              <w:t xml:space="preserve">Tin </w:t>
            </w:r>
          </w:p>
        </w:tc>
        <w:tc>
          <w:tcPr>
            <w:tcW w:w="854" w:type="dxa"/>
            <w:tcBorders>
              <w:top w:val="nil"/>
              <w:left w:val="nil"/>
              <w:bottom w:val="single" w:sz="4" w:space="0" w:color="auto"/>
              <w:right w:val="single" w:sz="4" w:space="0" w:color="auto"/>
            </w:tcBorders>
            <w:shd w:val="clear" w:color="auto" w:fill="auto"/>
            <w:noWrap/>
            <w:vAlign w:val="bottom"/>
          </w:tcPr>
          <w:p w14:paraId="4911F1B0" w14:textId="024FDDCD" w:rsidR="003A59F3" w:rsidRPr="004E3062" w:rsidRDefault="003A59F3"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5071D8FC" w14:textId="77777777" w:rsidR="003A59F3" w:rsidRPr="004E3062" w:rsidRDefault="003A59F3" w:rsidP="00CB1D53">
            <w:pPr>
              <w:jc w:val="left"/>
              <w:rPr>
                <w:rFonts w:ascii="Arial" w:hAnsi="Arial" w:cs="Arial"/>
              </w:rPr>
            </w:pPr>
          </w:p>
        </w:tc>
      </w:tr>
      <w:tr w:rsidR="00CB1D53" w:rsidRPr="00D87C73" w14:paraId="68AF96E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A72B49" w14:textId="0E5A0528" w:rsidR="00CB1D53" w:rsidRPr="004E3062" w:rsidRDefault="00B11E60" w:rsidP="00CB1D53">
            <w:pPr>
              <w:jc w:val="center"/>
              <w:rPr>
                <w:rFonts w:ascii="Arial" w:hAnsi="Arial" w:cs="Arial"/>
                <w:sz w:val="20"/>
                <w:szCs w:val="20"/>
              </w:rPr>
            </w:pPr>
            <w:r>
              <w:rPr>
                <w:rFonts w:ascii="Arial" w:hAnsi="Arial" w:cs="Arial"/>
                <w:sz w:val="20"/>
                <w:szCs w:val="20"/>
              </w:rPr>
              <w:t>56</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93450A2" w14:textId="17D0435D"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Gingerbread</w:t>
            </w:r>
            <w:r w:rsidR="00CB1D53" w:rsidRPr="00041EED">
              <w:rPr>
                <w:rFonts w:ascii="Arial" w:hAnsi="Arial" w:cs="Arial"/>
                <w:color w:val="000000"/>
                <w:sz w:val="20"/>
                <w:szCs w:val="20"/>
              </w:rPr>
              <w:t xml:space="preserve"> Biscuits- 1kg per tin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7062AC5" w14:textId="4BA5787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2A3B23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CF7C790" w14:textId="77777777" w:rsidR="00CB1D53" w:rsidRPr="004E3062" w:rsidRDefault="00CB1D53" w:rsidP="00CB1D53">
            <w:pPr>
              <w:jc w:val="left"/>
              <w:rPr>
                <w:rFonts w:ascii="Arial" w:hAnsi="Arial" w:cs="Arial"/>
              </w:rPr>
            </w:pPr>
          </w:p>
        </w:tc>
      </w:tr>
      <w:tr w:rsidR="00CB1D53" w:rsidRPr="00D87C73" w14:paraId="38A3C67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33D39F1" w14:textId="2F9B0331" w:rsidR="00CB1D53" w:rsidRPr="004E3062" w:rsidRDefault="00B11E60" w:rsidP="00CB1D53">
            <w:pPr>
              <w:jc w:val="center"/>
              <w:rPr>
                <w:rFonts w:ascii="Arial" w:hAnsi="Arial" w:cs="Arial"/>
                <w:sz w:val="20"/>
                <w:szCs w:val="20"/>
              </w:rPr>
            </w:pPr>
            <w:r>
              <w:rPr>
                <w:rFonts w:ascii="Arial" w:hAnsi="Arial" w:cs="Arial"/>
                <w:sz w:val="20"/>
                <w:szCs w:val="20"/>
              </w:rPr>
              <w:t>57</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EE4AF76" w14:textId="27879A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Glucose Biscuit-24g each piece, 12 pieces per packet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62C24B3" w14:textId="4AA43B7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Packet</w:t>
            </w:r>
          </w:p>
        </w:tc>
        <w:tc>
          <w:tcPr>
            <w:tcW w:w="854" w:type="dxa"/>
            <w:tcBorders>
              <w:top w:val="nil"/>
              <w:left w:val="nil"/>
              <w:bottom w:val="single" w:sz="4" w:space="0" w:color="auto"/>
              <w:right w:val="single" w:sz="4" w:space="0" w:color="auto"/>
            </w:tcBorders>
            <w:shd w:val="clear" w:color="auto" w:fill="auto"/>
            <w:noWrap/>
            <w:vAlign w:val="bottom"/>
            <w:hideMark/>
          </w:tcPr>
          <w:p w14:paraId="5688B0E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4F791DE" w14:textId="77777777" w:rsidR="00CB1D53" w:rsidRPr="004E3062" w:rsidRDefault="00CB1D53" w:rsidP="00CB1D53">
            <w:pPr>
              <w:jc w:val="left"/>
              <w:rPr>
                <w:rFonts w:ascii="Arial" w:hAnsi="Arial" w:cs="Arial"/>
              </w:rPr>
            </w:pPr>
          </w:p>
        </w:tc>
      </w:tr>
      <w:tr w:rsidR="00CB1D53" w:rsidRPr="00D87C73" w14:paraId="6D42CD9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E01B4BE" w14:textId="001C3846" w:rsidR="00CB1D53" w:rsidRPr="004E3062" w:rsidRDefault="00B11E60" w:rsidP="00CB1D53">
            <w:pPr>
              <w:jc w:val="center"/>
              <w:rPr>
                <w:rFonts w:ascii="Arial" w:hAnsi="Arial" w:cs="Arial"/>
                <w:sz w:val="20"/>
                <w:szCs w:val="20"/>
              </w:rPr>
            </w:pPr>
            <w:r>
              <w:rPr>
                <w:rFonts w:ascii="Arial" w:hAnsi="Arial" w:cs="Arial"/>
                <w:sz w:val="20"/>
                <w:szCs w:val="20"/>
              </w:rPr>
              <w:t>58</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227FE459" w14:textId="6C00043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t>
            </w:r>
            <w:r w:rsidR="00F5799B" w:rsidRPr="00041EED">
              <w:rPr>
                <w:rFonts w:ascii="Arial" w:hAnsi="Arial" w:cs="Arial"/>
                <w:color w:val="000000"/>
                <w:sz w:val="20"/>
                <w:szCs w:val="20"/>
              </w:rPr>
              <w:t>Sanitizer</w:t>
            </w:r>
            <w:r w:rsidRPr="00041EED">
              <w:rPr>
                <w:rFonts w:ascii="Arial" w:hAnsi="Arial" w:cs="Arial"/>
                <w:color w:val="000000"/>
                <w:sz w:val="20"/>
                <w:szCs w:val="20"/>
              </w:rPr>
              <w:t xml:space="preserve"> (small)- </w:t>
            </w:r>
            <w:r w:rsidR="006E4A46" w:rsidRPr="00041EED">
              <w:rPr>
                <w:rFonts w:ascii="Arial" w:hAnsi="Arial" w:cs="Arial"/>
                <w:color w:val="000000"/>
                <w:sz w:val="20"/>
                <w:szCs w:val="20"/>
              </w:rPr>
              <w:t>Eden</w:t>
            </w:r>
            <w:r w:rsidRPr="00041EED">
              <w:rPr>
                <w:rFonts w:ascii="Arial" w:hAnsi="Arial" w:cs="Arial"/>
                <w:color w:val="000000"/>
                <w:sz w:val="20"/>
                <w:szCs w:val="20"/>
              </w:rPr>
              <w:t xml:space="preserve"> 150ml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F67DF9C" w14:textId="782B52C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EFA1CC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C2E74C8" w14:textId="77777777" w:rsidR="00CB1D53" w:rsidRPr="004E3062" w:rsidRDefault="00CB1D53" w:rsidP="00CB1D53">
            <w:pPr>
              <w:jc w:val="left"/>
              <w:rPr>
                <w:rFonts w:ascii="Arial" w:hAnsi="Arial" w:cs="Arial"/>
              </w:rPr>
            </w:pPr>
          </w:p>
        </w:tc>
      </w:tr>
      <w:tr w:rsidR="00CB1D53" w:rsidRPr="00D87C73" w14:paraId="015D765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D5BE6C" w14:textId="1944468D" w:rsidR="00CB1D53" w:rsidRPr="004E3062" w:rsidRDefault="00B11E60" w:rsidP="00CB1D53">
            <w:pPr>
              <w:jc w:val="center"/>
              <w:rPr>
                <w:rFonts w:ascii="Arial" w:hAnsi="Arial" w:cs="Arial"/>
                <w:sz w:val="20"/>
                <w:szCs w:val="20"/>
              </w:rPr>
            </w:pPr>
            <w:r>
              <w:rPr>
                <w:rFonts w:ascii="Arial" w:hAnsi="Arial" w:cs="Arial"/>
                <w:sz w:val="20"/>
                <w:szCs w:val="20"/>
              </w:rPr>
              <w:t>59</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0F70149" w14:textId="5BD2375D" w:rsidR="00CB1D53" w:rsidRPr="004E3062" w:rsidRDefault="009510F1" w:rsidP="00CB1D53">
            <w:pPr>
              <w:jc w:val="left"/>
              <w:rPr>
                <w:rFonts w:ascii="Arial" w:hAnsi="Arial" w:cs="Arial"/>
                <w:sz w:val="20"/>
                <w:szCs w:val="20"/>
              </w:rPr>
            </w:pPr>
            <w:r>
              <w:rPr>
                <w:rFonts w:ascii="Arial" w:hAnsi="Arial" w:cs="Arial"/>
                <w:color w:val="000000"/>
                <w:sz w:val="20"/>
                <w:szCs w:val="20"/>
              </w:rPr>
              <w:t xml:space="preserve">Disposable </w:t>
            </w:r>
            <w:r w:rsidR="00CB1D53" w:rsidRPr="00041EED">
              <w:rPr>
                <w:rFonts w:ascii="Arial" w:hAnsi="Arial" w:cs="Arial"/>
                <w:color w:val="000000"/>
                <w:sz w:val="20"/>
                <w:szCs w:val="20"/>
              </w:rPr>
              <w:t xml:space="preserve">Hand </w:t>
            </w:r>
            <w:r w:rsidR="006E4A46" w:rsidRPr="00041EED">
              <w:rPr>
                <w:rFonts w:ascii="Arial" w:hAnsi="Arial" w:cs="Arial"/>
                <w:color w:val="000000"/>
                <w:sz w:val="20"/>
                <w:szCs w:val="20"/>
              </w:rPr>
              <w:t>towels (</w:t>
            </w:r>
            <w:r w:rsidR="00CB1D53" w:rsidRPr="00041EED">
              <w:rPr>
                <w:rFonts w:ascii="Arial" w:hAnsi="Arial" w:cs="Arial"/>
                <w:color w:val="000000"/>
                <w:sz w:val="20"/>
                <w:szCs w:val="20"/>
              </w:rPr>
              <w:t>Fay Kitchen Towels)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5EF9355E" w14:textId="037735F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814DE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096B9AA" w14:textId="77777777" w:rsidR="00CB1D53" w:rsidRPr="004E3062" w:rsidRDefault="00CB1D53" w:rsidP="00CB1D53">
            <w:pPr>
              <w:jc w:val="left"/>
              <w:rPr>
                <w:rFonts w:ascii="Arial" w:hAnsi="Arial" w:cs="Arial"/>
              </w:rPr>
            </w:pPr>
          </w:p>
        </w:tc>
      </w:tr>
      <w:tr w:rsidR="00CB1D53" w:rsidRPr="00D87C73" w14:paraId="5FDC18E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990C6CE" w14:textId="73BCC400" w:rsidR="00CB1D53" w:rsidRPr="004E3062" w:rsidRDefault="00B11E60" w:rsidP="00CB1D53">
            <w:pPr>
              <w:jc w:val="center"/>
              <w:rPr>
                <w:rFonts w:ascii="Arial" w:hAnsi="Arial" w:cs="Arial"/>
                <w:sz w:val="20"/>
                <w:szCs w:val="20"/>
              </w:rPr>
            </w:pPr>
            <w:r>
              <w:rPr>
                <w:rFonts w:ascii="Arial" w:hAnsi="Arial" w:cs="Arial"/>
                <w:sz w:val="20"/>
                <w:szCs w:val="20"/>
              </w:rPr>
              <w:t>60</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227D4AF" w14:textId="6C58E7B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Hand Wash Liquid- </w:t>
            </w:r>
            <w:r w:rsidR="006E4A46" w:rsidRPr="00041EED">
              <w:rPr>
                <w:rFonts w:ascii="Arial" w:hAnsi="Arial" w:cs="Arial"/>
                <w:color w:val="000000"/>
                <w:sz w:val="20"/>
                <w:szCs w:val="20"/>
              </w:rPr>
              <w:t>Papillion</w:t>
            </w:r>
            <w:r w:rsidRPr="00041EED">
              <w:rPr>
                <w:rFonts w:ascii="Arial" w:hAnsi="Arial" w:cs="Arial"/>
                <w:color w:val="000000"/>
                <w:sz w:val="20"/>
                <w:szCs w:val="20"/>
              </w:rPr>
              <w:t xml:space="preserve">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D1708BB" w14:textId="5341CF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47B6A88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6C1E88" w14:textId="77777777" w:rsidR="00CB1D53" w:rsidRPr="004E3062" w:rsidRDefault="00CB1D53" w:rsidP="00CB1D53">
            <w:pPr>
              <w:jc w:val="left"/>
              <w:rPr>
                <w:rFonts w:ascii="Arial" w:hAnsi="Arial" w:cs="Arial"/>
              </w:rPr>
            </w:pPr>
          </w:p>
        </w:tc>
      </w:tr>
      <w:tr w:rsidR="00CB1D53" w:rsidRPr="00D87C73" w14:paraId="7F11264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9B52DEB" w14:textId="513C68BA" w:rsidR="00CB1D53" w:rsidRPr="004E3062" w:rsidRDefault="00B11E60" w:rsidP="00CB1D53">
            <w:pPr>
              <w:jc w:val="center"/>
              <w:rPr>
                <w:rFonts w:ascii="Arial" w:hAnsi="Arial" w:cs="Arial"/>
                <w:sz w:val="20"/>
                <w:szCs w:val="20"/>
              </w:rPr>
            </w:pPr>
            <w:r>
              <w:rPr>
                <w:rFonts w:ascii="Arial" w:hAnsi="Arial" w:cs="Arial"/>
                <w:sz w:val="20"/>
                <w:szCs w:val="20"/>
              </w:rPr>
              <w:t>61</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56AF4079" w14:textId="6C9A21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Holder- (wall use, with hook to hang on light items)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C495353" w14:textId="71F1138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40E6A2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80BFDB6" w14:textId="77777777" w:rsidR="00CB1D53" w:rsidRPr="004E3062" w:rsidRDefault="00CB1D53" w:rsidP="00CB1D53">
            <w:pPr>
              <w:jc w:val="left"/>
              <w:rPr>
                <w:rFonts w:ascii="Arial" w:hAnsi="Arial" w:cs="Arial"/>
              </w:rPr>
            </w:pPr>
          </w:p>
        </w:tc>
      </w:tr>
      <w:tr w:rsidR="00CB1D53" w:rsidRPr="00D87C73" w14:paraId="632BD1B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FF55E42" w14:textId="00482BA7" w:rsidR="00CB1D53" w:rsidRPr="004E3062" w:rsidRDefault="00B11E60" w:rsidP="00CB1D53">
            <w:pPr>
              <w:jc w:val="center"/>
              <w:rPr>
                <w:rFonts w:ascii="Arial" w:hAnsi="Arial" w:cs="Arial"/>
                <w:sz w:val="20"/>
                <w:szCs w:val="20"/>
              </w:rPr>
            </w:pPr>
            <w:r>
              <w:rPr>
                <w:rFonts w:ascii="Arial" w:hAnsi="Arial" w:cs="Arial"/>
                <w:sz w:val="20"/>
                <w:szCs w:val="20"/>
              </w:rPr>
              <w:t>62</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132DF14E" w14:textId="72928A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Harpic Triple Action- 500ml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648F0351" w14:textId="6E542D6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5D7F2D4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95B2D" w14:textId="77777777" w:rsidR="00CB1D53" w:rsidRPr="004E3062" w:rsidRDefault="00CB1D53" w:rsidP="00CB1D53">
            <w:pPr>
              <w:jc w:val="left"/>
              <w:rPr>
                <w:rFonts w:ascii="Arial" w:hAnsi="Arial" w:cs="Arial"/>
              </w:rPr>
            </w:pPr>
          </w:p>
        </w:tc>
      </w:tr>
      <w:tr w:rsidR="00CB1D53" w:rsidRPr="00D87C73" w14:paraId="4D4DF6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1A64BB" w14:textId="275E4B85" w:rsidR="00CB1D53" w:rsidRPr="004E3062" w:rsidRDefault="00B11E60" w:rsidP="00CB1D53">
            <w:pPr>
              <w:jc w:val="center"/>
              <w:rPr>
                <w:rFonts w:ascii="Arial" w:hAnsi="Arial" w:cs="Arial"/>
                <w:sz w:val="20"/>
                <w:szCs w:val="20"/>
              </w:rPr>
            </w:pPr>
            <w:r>
              <w:rPr>
                <w:rFonts w:ascii="Arial" w:hAnsi="Arial" w:cs="Arial"/>
                <w:sz w:val="20"/>
                <w:szCs w:val="20"/>
              </w:rPr>
              <w:lastRenderedPageBreak/>
              <w:t>63</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46971354" w14:textId="407B65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Herbal Tea Leaves - </w:t>
            </w:r>
            <w:proofErr w:type="spellStart"/>
            <w:r w:rsidRPr="00041EED">
              <w:rPr>
                <w:rFonts w:ascii="Arial" w:hAnsi="Arial" w:cs="Arial"/>
                <w:color w:val="000000"/>
                <w:sz w:val="20"/>
                <w:szCs w:val="20"/>
              </w:rPr>
              <w:t>Kisubi</w:t>
            </w:r>
            <w:proofErr w:type="spellEnd"/>
            <w:r w:rsidRPr="00041EED">
              <w:rPr>
                <w:rFonts w:ascii="Arial" w:hAnsi="Arial" w:cs="Arial"/>
                <w:color w:val="000000"/>
                <w:sz w:val="20"/>
                <w:szCs w:val="20"/>
              </w:rPr>
              <w:t xml:space="preserve"> 100g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CCD5C9A" w14:textId="6448E9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Pks</w:t>
            </w:r>
          </w:p>
        </w:tc>
        <w:tc>
          <w:tcPr>
            <w:tcW w:w="854" w:type="dxa"/>
            <w:tcBorders>
              <w:top w:val="nil"/>
              <w:left w:val="nil"/>
              <w:bottom w:val="single" w:sz="4" w:space="0" w:color="auto"/>
              <w:right w:val="single" w:sz="4" w:space="0" w:color="auto"/>
            </w:tcBorders>
            <w:shd w:val="clear" w:color="auto" w:fill="auto"/>
            <w:noWrap/>
            <w:vAlign w:val="bottom"/>
            <w:hideMark/>
          </w:tcPr>
          <w:p w14:paraId="5D6646A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B246AC" w14:textId="77777777" w:rsidR="00CB1D53" w:rsidRPr="004E3062" w:rsidRDefault="00CB1D53" w:rsidP="00CB1D53">
            <w:pPr>
              <w:jc w:val="left"/>
              <w:rPr>
                <w:rFonts w:ascii="Arial" w:hAnsi="Arial" w:cs="Arial"/>
              </w:rPr>
            </w:pPr>
          </w:p>
        </w:tc>
      </w:tr>
      <w:tr w:rsidR="00CB1D53" w:rsidRPr="00D87C73" w14:paraId="5088AD2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2F920D2" w14:textId="4E6CA2B4" w:rsidR="00CB1D53" w:rsidRPr="004E3062" w:rsidRDefault="00B11E60" w:rsidP="00CB1D53">
            <w:pPr>
              <w:jc w:val="center"/>
              <w:rPr>
                <w:rFonts w:ascii="Arial" w:hAnsi="Arial" w:cs="Arial"/>
                <w:sz w:val="20"/>
                <w:szCs w:val="20"/>
              </w:rPr>
            </w:pPr>
            <w:r>
              <w:rPr>
                <w:rFonts w:ascii="Arial" w:hAnsi="Arial" w:cs="Arial"/>
                <w:sz w:val="20"/>
                <w:szCs w:val="20"/>
              </w:rPr>
              <w:t>64</w:t>
            </w:r>
          </w:p>
        </w:tc>
        <w:tc>
          <w:tcPr>
            <w:tcW w:w="3503" w:type="dxa"/>
            <w:tcBorders>
              <w:top w:val="nil"/>
              <w:left w:val="single" w:sz="4" w:space="0" w:color="000000"/>
              <w:bottom w:val="single" w:sz="4" w:space="0" w:color="000000"/>
              <w:right w:val="single" w:sz="4" w:space="0" w:color="000000"/>
            </w:tcBorders>
            <w:shd w:val="clear" w:color="auto" w:fill="auto"/>
            <w:noWrap/>
            <w:vAlign w:val="bottom"/>
            <w:hideMark/>
          </w:tcPr>
          <w:p w14:paraId="6A6CF3B3" w14:textId="74D46E0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Insecticide- </w:t>
            </w:r>
            <w:proofErr w:type="spellStart"/>
            <w:r w:rsidRPr="00041EED">
              <w:rPr>
                <w:rFonts w:ascii="Arial" w:hAnsi="Arial" w:cs="Arial"/>
                <w:color w:val="000000"/>
                <w:sz w:val="20"/>
                <w:szCs w:val="20"/>
              </w:rPr>
              <w:t>mortein</w:t>
            </w:r>
            <w:proofErr w:type="spellEnd"/>
            <w:r w:rsidRPr="00041EED">
              <w:rPr>
                <w:rFonts w:ascii="Arial" w:hAnsi="Arial" w:cs="Arial"/>
                <w:color w:val="000000"/>
                <w:sz w:val="20"/>
                <w:szCs w:val="20"/>
              </w:rPr>
              <w:t xml:space="preserve"> 400</w:t>
            </w:r>
            <w:r w:rsidR="00B11E60" w:rsidRPr="00041EED">
              <w:rPr>
                <w:rFonts w:ascii="Arial" w:hAnsi="Arial" w:cs="Arial"/>
                <w:color w:val="000000"/>
                <w:sz w:val="20"/>
                <w:szCs w:val="20"/>
              </w:rPr>
              <w:t>ml</w:t>
            </w:r>
            <w:r w:rsidR="00B11E60">
              <w:rPr>
                <w:rFonts w:ascii="Arial" w:hAnsi="Arial" w:cs="Arial"/>
                <w:color w:val="000000"/>
                <w:sz w:val="20"/>
                <w:szCs w:val="20"/>
              </w:rPr>
              <w:t xml:space="preserve"> </w:t>
            </w:r>
            <w:r w:rsidR="00B11E60" w:rsidRPr="006816E2">
              <w:rPr>
                <w:rFonts w:ascii="Arial" w:hAnsi="Arial" w:cs="Arial"/>
                <w:b/>
                <w:bCs/>
                <w:color w:val="000000"/>
                <w:sz w:val="20"/>
                <w:szCs w:val="20"/>
                <w:u w:val="single"/>
              </w:rPr>
              <w:t>OR</w:t>
            </w:r>
            <w:r w:rsidR="00A50021">
              <w:rPr>
                <w:rFonts w:ascii="Arial" w:hAnsi="Arial" w:cs="Arial"/>
                <w:color w:val="000000"/>
                <w:sz w:val="20"/>
                <w:szCs w:val="20"/>
              </w:rPr>
              <w:t xml:space="preserve"> equivalent</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0CE0AF1" w14:textId="1FD90EF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Can</w:t>
            </w:r>
          </w:p>
        </w:tc>
        <w:tc>
          <w:tcPr>
            <w:tcW w:w="854" w:type="dxa"/>
            <w:tcBorders>
              <w:top w:val="nil"/>
              <w:left w:val="nil"/>
              <w:bottom w:val="single" w:sz="4" w:space="0" w:color="auto"/>
              <w:right w:val="single" w:sz="4" w:space="0" w:color="auto"/>
            </w:tcBorders>
            <w:shd w:val="clear" w:color="auto" w:fill="auto"/>
            <w:noWrap/>
            <w:vAlign w:val="bottom"/>
            <w:hideMark/>
          </w:tcPr>
          <w:p w14:paraId="2B86B57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ED52A6" w14:textId="77777777" w:rsidR="00CB1D53" w:rsidRPr="004E3062" w:rsidRDefault="00CB1D53" w:rsidP="00CB1D53">
            <w:pPr>
              <w:jc w:val="left"/>
              <w:rPr>
                <w:rFonts w:ascii="Arial" w:hAnsi="Arial" w:cs="Arial"/>
              </w:rPr>
            </w:pPr>
          </w:p>
        </w:tc>
      </w:tr>
      <w:tr w:rsidR="00CB1D53" w:rsidRPr="00D87C73" w14:paraId="151594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66AA60" w14:textId="080673A0" w:rsidR="00CB1D53" w:rsidRPr="004E3062" w:rsidRDefault="00B11E60" w:rsidP="00CB1D53">
            <w:pPr>
              <w:jc w:val="center"/>
              <w:rPr>
                <w:rFonts w:ascii="Arial" w:hAnsi="Arial" w:cs="Arial"/>
                <w:sz w:val="20"/>
                <w:szCs w:val="20"/>
              </w:rPr>
            </w:pPr>
            <w:r>
              <w:rPr>
                <w:rFonts w:ascii="Arial" w:hAnsi="Arial" w:cs="Arial"/>
                <w:sz w:val="20"/>
                <w:szCs w:val="20"/>
              </w:rPr>
              <w:t>65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A2E11E" w14:textId="29BF3207"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Jesa</w:t>
            </w:r>
            <w:proofErr w:type="spellEnd"/>
            <w:r w:rsidRPr="00041EED">
              <w:rPr>
                <w:rFonts w:ascii="Arial" w:hAnsi="Arial" w:cs="Arial"/>
                <w:color w:val="000000"/>
                <w:sz w:val="20"/>
                <w:szCs w:val="20"/>
              </w:rPr>
              <w:t xml:space="preserve"> </w:t>
            </w:r>
            <w:r w:rsidR="006E4A46" w:rsidRPr="00041EED">
              <w:rPr>
                <w:rFonts w:ascii="Arial" w:hAnsi="Arial" w:cs="Arial"/>
                <w:color w:val="000000"/>
                <w:sz w:val="20"/>
                <w:szCs w:val="20"/>
              </w:rPr>
              <w:t>Milk (</w:t>
            </w:r>
            <w:r w:rsidRPr="00041EED">
              <w:rPr>
                <w:rFonts w:ascii="Arial" w:hAnsi="Arial" w:cs="Arial"/>
                <w:color w:val="000000"/>
                <w:sz w:val="20"/>
                <w:szCs w:val="20"/>
              </w:rPr>
              <w:t>Liquid) 1L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42A3173C" w14:textId="118E8ABB"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Litre</w:t>
            </w:r>
            <w:proofErr w:type="spellEnd"/>
          </w:p>
        </w:tc>
        <w:tc>
          <w:tcPr>
            <w:tcW w:w="854" w:type="dxa"/>
            <w:tcBorders>
              <w:top w:val="nil"/>
              <w:left w:val="nil"/>
              <w:bottom w:val="single" w:sz="4" w:space="0" w:color="auto"/>
              <w:right w:val="single" w:sz="4" w:space="0" w:color="auto"/>
            </w:tcBorders>
            <w:shd w:val="clear" w:color="auto" w:fill="auto"/>
            <w:noWrap/>
            <w:vAlign w:val="bottom"/>
            <w:hideMark/>
          </w:tcPr>
          <w:p w14:paraId="05BF42C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5706D16" w14:textId="77777777" w:rsidR="00CB1D53" w:rsidRPr="004E3062" w:rsidRDefault="00CB1D53" w:rsidP="00CB1D53">
            <w:pPr>
              <w:jc w:val="left"/>
              <w:rPr>
                <w:rFonts w:ascii="Arial" w:hAnsi="Arial" w:cs="Arial"/>
              </w:rPr>
            </w:pPr>
          </w:p>
        </w:tc>
      </w:tr>
      <w:tr w:rsidR="00CB1D53" w:rsidRPr="00D87C73" w14:paraId="324BC3E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7E8EC60" w14:textId="45DCCC76" w:rsidR="00CB1D53" w:rsidRPr="004E3062" w:rsidRDefault="00B11E60" w:rsidP="00CB1D53">
            <w:pPr>
              <w:jc w:val="center"/>
              <w:rPr>
                <w:rFonts w:ascii="Arial" w:hAnsi="Arial" w:cs="Arial"/>
                <w:sz w:val="20"/>
                <w:szCs w:val="20"/>
              </w:rPr>
            </w:pPr>
            <w:r>
              <w:rPr>
                <w:rFonts w:ascii="Arial" w:hAnsi="Arial" w:cs="Arial"/>
                <w:sz w:val="20"/>
                <w:szCs w:val="20"/>
              </w:rPr>
              <w:t>66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C11B1B" w14:textId="1DEDDDB8"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Jik</w:t>
            </w:r>
            <w:proofErr w:type="spellEnd"/>
            <w:r w:rsidRPr="00041EED">
              <w:rPr>
                <w:rFonts w:ascii="Arial" w:hAnsi="Arial" w:cs="Arial"/>
                <w:color w:val="000000"/>
                <w:sz w:val="20"/>
                <w:szCs w:val="20"/>
              </w:rPr>
              <w:t>-Bleach regular Perfumed (750ml)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3439BAF1" w14:textId="7D7250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5C58B1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676B007" w14:textId="77777777" w:rsidR="00CB1D53" w:rsidRPr="004E3062" w:rsidRDefault="00CB1D53" w:rsidP="00CB1D53">
            <w:pPr>
              <w:jc w:val="left"/>
              <w:rPr>
                <w:rFonts w:ascii="Arial" w:hAnsi="Arial" w:cs="Arial"/>
              </w:rPr>
            </w:pPr>
          </w:p>
        </w:tc>
      </w:tr>
      <w:tr w:rsidR="00CB1D53" w:rsidRPr="00D87C73" w14:paraId="6B4F31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FA63F38" w14:textId="106CEE26" w:rsidR="00CB1D53" w:rsidRPr="004E3062" w:rsidRDefault="00B11E60" w:rsidP="00CB1D53">
            <w:pPr>
              <w:jc w:val="center"/>
              <w:rPr>
                <w:rFonts w:ascii="Arial" w:hAnsi="Arial" w:cs="Arial"/>
                <w:sz w:val="20"/>
                <w:szCs w:val="20"/>
              </w:rPr>
            </w:pPr>
            <w:r>
              <w:rPr>
                <w:rFonts w:ascii="Arial" w:hAnsi="Arial" w:cs="Arial"/>
                <w:sz w:val="20"/>
                <w:szCs w:val="20"/>
              </w:rPr>
              <w:t>67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7D40ED3" w14:textId="716635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Juice Minute Maid 400ml</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2D49996F" w14:textId="62A69DA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7B8FF6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F2D7D7" w14:textId="77777777" w:rsidR="00CB1D53" w:rsidRPr="004E3062" w:rsidRDefault="00CB1D53" w:rsidP="00CB1D53">
            <w:pPr>
              <w:jc w:val="left"/>
              <w:rPr>
                <w:rFonts w:ascii="Arial" w:hAnsi="Arial" w:cs="Arial"/>
              </w:rPr>
            </w:pPr>
          </w:p>
        </w:tc>
      </w:tr>
      <w:tr w:rsidR="00CB1D53" w:rsidRPr="00D87C73" w14:paraId="7F3ED2E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834094F" w14:textId="3DF8F44F" w:rsidR="00CB1D53" w:rsidRPr="004E3062" w:rsidRDefault="00B11E60" w:rsidP="00CB1D53">
            <w:pPr>
              <w:jc w:val="center"/>
              <w:rPr>
                <w:rFonts w:ascii="Arial" w:hAnsi="Arial" w:cs="Arial"/>
                <w:sz w:val="20"/>
                <w:szCs w:val="20"/>
              </w:rPr>
            </w:pPr>
            <w:r>
              <w:rPr>
                <w:rFonts w:ascii="Arial" w:hAnsi="Arial" w:cs="Arial"/>
                <w:sz w:val="20"/>
                <w:szCs w:val="20"/>
              </w:rPr>
              <w:t>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55FA08" w14:textId="299B3C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2litres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0065F90D" w14:textId="0C84348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31009A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94FA376" w14:textId="77777777" w:rsidR="00CB1D53" w:rsidRPr="004E3062" w:rsidRDefault="00CB1D53" w:rsidP="00CB1D53">
            <w:pPr>
              <w:jc w:val="left"/>
              <w:rPr>
                <w:rFonts w:ascii="Arial" w:hAnsi="Arial" w:cs="Arial"/>
              </w:rPr>
            </w:pPr>
          </w:p>
        </w:tc>
      </w:tr>
      <w:tr w:rsidR="00CB1D53" w:rsidRPr="00D87C73" w14:paraId="4D8712B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2D3365" w14:textId="12C13FA3" w:rsidR="00CB1D53" w:rsidRPr="004E3062" w:rsidRDefault="00B11E60" w:rsidP="00CB1D53">
            <w:pPr>
              <w:jc w:val="center"/>
              <w:rPr>
                <w:rFonts w:ascii="Arial" w:hAnsi="Arial" w:cs="Arial"/>
                <w:sz w:val="20"/>
                <w:szCs w:val="20"/>
              </w:rPr>
            </w:pPr>
            <w:r>
              <w:rPr>
                <w:rFonts w:ascii="Arial" w:hAnsi="Arial" w:cs="Arial"/>
                <w:sz w:val="20"/>
                <w:szCs w:val="20"/>
              </w:rPr>
              <w:t>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1976F1" w14:textId="150DD6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Kettle (Electrical) 3litres</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F4DFCF" w14:textId="17B53A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D3ABD0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1726B30" w14:textId="77777777" w:rsidR="00CB1D53" w:rsidRPr="004E3062" w:rsidRDefault="00CB1D53" w:rsidP="00CB1D53">
            <w:pPr>
              <w:jc w:val="left"/>
              <w:rPr>
                <w:rFonts w:ascii="Arial" w:hAnsi="Arial" w:cs="Arial"/>
              </w:rPr>
            </w:pPr>
          </w:p>
        </w:tc>
      </w:tr>
      <w:tr w:rsidR="00CB1D53" w:rsidRPr="00D87C73" w14:paraId="0F682F7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1E6B1B4" w14:textId="614267BB" w:rsidR="00CB1D53" w:rsidRPr="004E3062" w:rsidRDefault="00B11E60" w:rsidP="00CB1D53">
            <w:pPr>
              <w:jc w:val="center"/>
              <w:rPr>
                <w:rFonts w:ascii="Arial" w:hAnsi="Arial" w:cs="Arial"/>
                <w:sz w:val="20"/>
                <w:szCs w:val="20"/>
              </w:rPr>
            </w:pPr>
            <w:r>
              <w:rPr>
                <w:rFonts w:ascii="Arial" w:hAnsi="Arial" w:cs="Arial"/>
                <w:sz w:val="20"/>
                <w:szCs w:val="20"/>
              </w:rPr>
              <w:t>69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A3C2674" w14:textId="73D00C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Kitchen Dustbin</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09BDE60" w14:textId="08719A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6AEBF1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E6F595" w14:textId="77777777" w:rsidR="00CB1D53" w:rsidRPr="004E3062" w:rsidRDefault="00CB1D53" w:rsidP="00CB1D53">
            <w:pPr>
              <w:jc w:val="left"/>
              <w:rPr>
                <w:rFonts w:ascii="Arial" w:hAnsi="Arial" w:cs="Arial"/>
              </w:rPr>
            </w:pPr>
          </w:p>
        </w:tc>
      </w:tr>
      <w:tr w:rsidR="00CB1D53" w:rsidRPr="00D87C73" w14:paraId="37981F4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AF2D0DD" w14:textId="46232169" w:rsidR="00CB1D53" w:rsidRPr="004E3062" w:rsidRDefault="00B11E60" w:rsidP="00CB1D53">
            <w:pPr>
              <w:jc w:val="center"/>
              <w:rPr>
                <w:rFonts w:ascii="Arial" w:hAnsi="Arial" w:cs="Arial"/>
                <w:sz w:val="20"/>
                <w:szCs w:val="20"/>
              </w:rPr>
            </w:pPr>
            <w:r>
              <w:rPr>
                <w:rFonts w:ascii="Arial" w:hAnsi="Arial" w:cs="Arial"/>
                <w:sz w:val="20"/>
                <w:szCs w:val="20"/>
              </w:rPr>
              <w:t>70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436AD4" w14:textId="735BBB9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10kg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756617DC" w14:textId="6E5EEA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68AE52B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A96519" w14:textId="77777777" w:rsidR="00CB1D53" w:rsidRPr="004E3062" w:rsidRDefault="00CB1D53" w:rsidP="00CB1D53">
            <w:pPr>
              <w:jc w:val="left"/>
              <w:rPr>
                <w:rFonts w:ascii="Arial" w:hAnsi="Arial" w:cs="Arial"/>
              </w:rPr>
            </w:pPr>
          </w:p>
        </w:tc>
      </w:tr>
      <w:tr w:rsidR="00CB1D53" w:rsidRPr="00D87C73" w14:paraId="2F212EB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F51DFE" w14:textId="5578FEA1" w:rsidR="00CB1D53" w:rsidRPr="004E3062" w:rsidRDefault="00B11E60" w:rsidP="00CB1D53">
            <w:pPr>
              <w:jc w:val="center"/>
              <w:rPr>
                <w:rFonts w:ascii="Arial" w:hAnsi="Arial" w:cs="Arial"/>
                <w:sz w:val="20"/>
                <w:szCs w:val="20"/>
              </w:rPr>
            </w:pPr>
            <w:r>
              <w:rPr>
                <w:rFonts w:ascii="Arial" w:hAnsi="Arial" w:cs="Arial"/>
                <w:sz w:val="20"/>
                <w:szCs w:val="20"/>
              </w:rPr>
              <w:t>71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8C8E64" w14:textId="17FD3C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1kg</w:t>
            </w:r>
          </w:p>
        </w:tc>
        <w:tc>
          <w:tcPr>
            <w:tcW w:w="1119" w:type="dxa"/>
            <w:gridSpan w:val="2"/>
            <w:tcBorders>
              <w:top w:val="nil"/>
              <w:left w:val="nil"/>
              <w:bottom w:val="single" w:sz="4" w:space="0" w:color="000000"/>
              <w:right w:val="single" w:sz="4" w:space="0" w:color="000000"/>
            </w:tcBorders>
            <w:shd w:val="clear" w:color="auto" w:fill="auto"/>
            <w:noWrap/>
            <w:vAlign w:val="bottom"/>
            <w:hideMark/>
          </w:tcPr>
          <w:p w14:paraId="123F4223" w14:textId="511D0A6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10 Pieces</w:t>
            </w:r>
          </w:p>
        </w:tc>
        <w:tc>
          <w:tcPr>
            <w:tcW w:w="854" w:type="dxa"/>
            <w:tcBorders>
              <w:top w:val="nil"/>
              <w:left w:val="nil"/>
              <w:bottom w:val="single" w:sz="4" w:space="0" w:color="auto"/>
              <w:right w:val="single" w:sz="4" w:space="0" w:color="auto"/>
            </w:tcBorders>
            <w:shd w:val="clear" w:color="auto" w:fill="auto"/>
            <w:noWrap/>
            <w:vAlign w:val="bottom"/>
            <w:hideMark/>
          </w:tcPr>
          <w:p w14:paraId="1FD8E7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F432CF9" w14:textId="77777777" w:rsidR="00CB1D53" w:rsidRPr="004E3062" w:rsidRDefault="00CB1D53" w:rsidP="00CB1D53">
            <w:pPr>
              <w:jc w:val="left"/>
              <w:rPr>
                <w:rFonts w:ascii="Arial" w:hAnsi="Arial" w:cs="Arial"/>
              </w:rPr>
            </w:pPr>
          </w:p>
        </w:tc>
      </w:tr>
      <w:tr w:rsidR="00CB1D53" w:rsidRPr="00D87C73" w14:paraId="03BD96F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708F4CC" w14:textId="65B0ED9E" w:rsidR="00CB1D53" w:rsidRPr="004E3062" w:rsidRDefault="00B11E60" w:rsidP="00CB1D53">
            <w:pPr>
              <w:jc w:val="center"/>
              <w:rPr>
                <w:rFonts w:ascii="Arial" w:hAnsi="Arial" w:cs="Arial"/>
                <w:sz w:val="20"/>
                <w:szCs w:val="20"/>
              </w:rPr>
            </w:pPr>
            <w:r>
              <w:rPr>
                <w:rFonts w:ascii="Arial" w:hAnsi="Arial" w:cs="Arial"/>
                <w:sz w:val="20"/>
                <w:szCs w:val="20"/>
              </w:rPr>
              <w:t>72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DA40E4D" w14:textId="5E39342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Laundry soap/Bar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C571CC" w14:textId="37CD74E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 of 20 Pieces</w:t>
            </w:r>
          </w:p>
        </w:tc>
        <w:tc>
          <w:tcPr>
            <w:tcW w:w="854" w:type="dxa"/>
            <w:tcBorders>
              <w:top w:val="nil"/>
              <w:left w:val="nil"/>
              <w:bottom w:val="single" w:sz="4" w:space="0" w:color="auto"/>
              <w:right w:val="single" w:sz="4" w:space="0" w:color="auto"/>
            </w:tcBorders>
            <w:shd w:val="clear" w:color="auto" w:fill="auto"/>
            <w:noWrap/>
            <w:vAlign w:val="bottom"/>
            <w:hideMark/>
          </w:tcPr>
          <w:p w14:paraId="66AB601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917EE2" w14:textId="77777777" w:rsidR="00CB1D53" w:rsidRPr="004E3062" w:rsidRDefault="00CB1D53" w:rsidP="00CB1D53">
            <w:pPr>
              <w:jc w:val="left"/>
              <w:rPr>
                <w:rFonts w:ascii="Arial" w:hAnsi="Arial" w:cs="Arial"/>
              </w:rPr>
            </w:pPr>
          </w:p>
        </w:tc>
      </w:tr>
      <w:tr w:rsidR="00CB1D53" w:rsidRPr="00D87C73" w14:paraId="0EEFD85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556D08" w14:textId="3027F4BA" w:rsidR="00CB1D53" w:rsidRPr="004E3062" w:rsidRDefault="00B11E60" w:rsidP="00CB1D53">
            <w:pPr>
              <w:jc w:val="center"/>
              <w:rPr>
                <w:rFonts w:ascii="Arial" w:hAnsi="Arial" w:cs="Arial"/>
                <w:sz w:val="20"/>
                <w:szCs w:val="20"/>
              </w:rPr>
            </w:pPr>
            <w:r>
              <w:rPr>
                <w:rFonts w:ascii="Arial" w:hAnsi="Arial" w:cs="Arial"/>
                <w:sz w:val="20"/>
                <w:szCs w:val="20"/>
              </w:rPr>
              <w:t>73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7448394" w14:textId="3CADD89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liquid soap -20L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A789D08" w14:textId="30EFAF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602D14B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FD3DF" w14:textId="77777777" w:rsidR="00CB1D53" w:rsidRPr="004E3062" w:rsidRDefault="00CB1D53" w:rsidP="00CB1D53">
            <w:pPr>
              <w:jc w:val="left"/>
              <w:rPr>
                <w:rFonts w:ascii="Arial" w:hAnsi="Arial" w:cs="Arial"/>
              </w:rPr>
            </w:pPr>
          </w:p>
        </w:tc>
      </w:tr>
      <w:tr w:rsidR="00CB1D53" w:rsidRPr="00D87C73" w14:paraId="5011088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4C7D7E" w14:textId="5BEF38B3" w:rsidR="00CB1D53" w:rsidRPr="004E3062" w:rsidRDefault="00B11E60" w:rsidP="00CB1D53">
            <w:pPr>
              <w:jc w:val="center"/>
              <w:rPr>
                <w:rFonts w:ascii="Arial" w:hAnsi="Arial" w:cs="Arial"/>
                <w:sz w:val="20"/>
                <w:szCs w:val="20"/>
              </w:rPr>
            </w:pPr>
            <w:r>
              <w:rPr>
                <w:rFonts w:ascii="Arial" w:hAnsi="Arial" w:cs="Arial"/>
                <w:sz w:val="20"/>
                <w:szCs w:val="20"/>
              </w:rPr>
              <w:t>74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B772177" w14:textId="4A7481C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Maize floor (Posho) No.1 1 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44BB223" w14:textId="70A2549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1kg</w:t>
            </w:r>
          </w:p>
        </w:tc>
        <w:tc>
          <w:tcPr>
            <w:tcW w:w="854" w:type="dxa"/>
            <w:tcBorders>
              <w:top w:val="nil"/>
              <w:left w:val="nil"/>
              <w:bottom w:val="single" w:sz="4" w:space="0" w:color="auto"/>
              <w:right w:val="single" w:sz="4" w:space="0" w:color="auto"/>
            </w:tcBorders>
            <w:shd w:val="clear" w:color="auto" w:fill="auto"/>
            <w:noWrap/>
            <w:vAlign w:val="bottom"/>
            <w:hideMark/>
          </w:tcPr>
          <w:p w14:paraId="76FDD5B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2FD7228" w14:textId="77777777" w:rsidR="00CB1D53" w:rsidRPr="004E3062" w:rsidRDefault="00CB1D53" w:rsidP="00CB1D53">
            <w:pPr>
              <w:jc w:val="left"/>
              <w:rPr>
                <w:rFonts w:ascii="Arial" w:hAnsi="Arial" w:cs="Arial"/>
              </w:rPr>
            </w:pPr>
          </w:p>
        </w:tc>
      </w:tr>
      <w:tr w:rsidR="00CB1D53" w:rsidRPr="00D87C73" w14:paraId="7B19828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880EC07" w14:textId="700E0186" w:rsidR="00CB1D53" w:rsidRPr="004E3062" w:rsidRDefault="00B11E60" w:rsidP="00CB1D53">
            <w:pPr>
              <w:jc w:val="center"/>
              <w:rPr>
                <w:rFonts w:ascii="Arial" w:hAnsi="Arial" w:cs="Arial"/>
                <w:sz w:val="20"/>
                <w:szCs w:val="20"/>
              </w:rPr>
            </w:pPr>
            <w:r>
              <w:rPr>
                <w:rFonts w:ascii="Arial" w:hAnsi="Arial" w:cs="Arial"/>
                <w:sz w:val="20"/>
                <w:szCs w:val="20"/>
              </w:rPr>
              <w:t>75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4EB8FE0" w14:textId="26EEED78" w:rsidR="00CB1D53" w:rsidRPr="004E3062" w:rsidRDefault="00CB1D53" w:rsidP="00CB1D53">
            <w:pPr>
              <w:jc w:val="left"/>
              <w:rPr>
                <w:rFonts w:ascii="Arial" w:hAnsi="Arial" w:cs="Arial"/>
                <w:sz w:val="20"/>
                <w:szCs w:val="20"/>
              </w:rPr>
            </w:pPr>
            <w:proofErr w:type="spellStart"/>
            <w:r w:rsidRPr="00041EED">
              <w:rPr>
                <w:rFonts w:ascii="Arial" w:hAnsi="Arial" w:cs="Arial"/>
                <w:color w:val="000000"/>
                <w:sz w:val="20"/>
                <w:szCs w:val="20"/>
              </w:rPr>
              <w:t>Miadi</w:t>
            </w:r>
            <w:proofErr w:type="spellEnd"/>
            <w:r w:rsidRPr="00041EED">
              <w:rPr>
                <w:rFonts w:ascii="Arial" w:hAnsi="Arial" w:cs="Arial"/>
                <w:color w:val="000000"/>
                <w:sz w:val="20"/>
                <w:szCs w:val="20"/>
              </w:rPr>
              <w:t xml:space="preserve"> </w:t>
            </w:r>
            <w:r w:rsidR="006E4A46" w:rsidRPr="00041EED">
              <w:rPr>
                <w:rFonts w:ascii="Arial" w:hAnsi="Arial" w:cs="Arial"/>
                <w:color w:val="000000"/>
                <w:sz w:val="20"/>
                <w:szCs w:val="20"/>
              </w:rPr>
              <w:t>(2</w:t>
            </w:r>
            <w:r w:rsidRPr="00041EED">
              <w:rPr>
                <w:rFonts w:ascii="Arial" w:hAnsi="Arial" w:cs="Arial"/>
                <w:color w:val="000000"/>
                <w:sz w:val="20"/>
                <w:szCs w:val="20"/>
              </w:rPr>
              <w:t>Kilogram Tin)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BFB5B38" w14:textId="452500F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4E73AD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C8956F" w14:textId="77777777" w:rsidR="00CB1D53" w:rsidRPr="004E3062" w:rsidRDefault="00CB1D53" w:rsidP="00CB1D53">
            <w:pPr>
              <w:jc w:val="left"/>
              <w:rPr>
                <w:rFonts w:ascii="Arial" w:hAnsi="Arial" w:cs="Arial"/>
              </w:rPr>
            </w:pPr>
          </w:p>
        </w:tc>
      </w:tr>
      <w:tr w:rsidR="00CB1D53" w:rsidRPr="00D87C73" w14:paraId="78B1E1E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CB2B3D8" w14:textId="6E1511CC" w:rsidR="00CB1D53" w:rsidRPr="004E3062" w:rsidRDefault="00B11E60" w:rsidP="00CB1D53">
            <w:pPr>
              <w:jc w:val="center"/>
              <w:rPr>
                <w:rFonts w:ascii="Arial" w:hAnsi="Arial" w:cs="Arial"/>
                <w:sz w:val="20"/>
                <w:szCs w:val="20"/>
              </w:rPr>
            </w:pPr>
            <w:r>
              <w:rPr>
                <w:rFonts w:ascii="Arial" w:hAnsi="Arial" w:cs="Arial"/>
                <w:sz w:val="20"/>
                <w:szCs w:val="20"/>
              </w:rPr>
              <w:t>78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EAA1DBE" w14:textId="7F83857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Milk Powder 400gms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F43C54F" w14:textId="190525B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55F545E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D86D54E" w14:textId="77777777" w:rsidR="00CB1D53" w:rsidRPr="004E3062" w:rsidRDefault="00CB1D53" w:rsidP="00CB1D53">
            <w:pPr>
              <w:jc w:val="left"/>
              <w:rPr>
                <w:rFonts w:ascii="Arial" w:hAnsi="Arial" w:cs="Arial"/>
              </w:rPr>
            </w:pPr>
          </w:p>
        </w:tc>
      </w:tr>
      <w:tr w:rsidR="00CB1D53" w:rsidRPr="00D87C73" w14:paraId="7DDD2B3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337F0E" w14:textId="1A3AAE0F" w:rsidR="00CB1D53" w:rsidRPr="004E3062" w:rsidRDefault="00B11E60" w:rsidP="00CB1D53">
            <w:pPr>
              <w:jc w:val="center"/>
              <w:rPr>
                <w:rFonts w:ascii="Arial" w:hAnsi="Arial" w:cs="Arial"/>
                <w:sz w:val="20"/>
                <w:szCs w:val="20"/>
              </w:rPr>
            </w:pPr>
            <w:r>
              <w:rPr>
                <w:rFonts w:ascii="Arial" w:hAnsi="Arial" w:cs="Arial"/>
                <w:sz w:val="20"/>
                <w:szCs w:val="20"/>
              </w:rPr>
              <w:t>79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9E21E9" w14:textId="0093465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Milk Powder 900 </w:t>
            </w:r>
            <w:proofErr w:type="spellStart"/>
            <w:r w:rsidRPr="00041EED">
              <w:rPr>
                <w:rFonts w:ascii="Arial" w:hAnsi="Arial" w:cs="Arial"/>
                <w:color w:val="000000"/>
                <w:sz w:val="20"/>
                <w:szCs w:val="20"/>
              </w:rPr>
              <w:t>gms</w:t>
            </w:r>
            <w:proofErr w:type="spellEnd"/>
          </w:p>
        </w:tc>
        <w:tc>
          <w:tcPr>
            <w:tcW w:w="1119" w:type="dxa"/>
            <w:gridSpan w:val="2"/>
            <w:tcBorders>
              <w:top w:val="nil"/>
              <w:left w:val="nil"/>
              <w:bottom w:val="single" w:sz="4" w:space="0" w:color="000000"/>
              <w:right w:val="single" w:sz="4" w:space="0" w:color="000000"/>
            </w:tcBorders>
            <w:shd w:val="clear" w:color="auto" w:fill="auto"/>
            <w:vAlign w:val="bottom"/>
            <w:hideMark/>
          </w:tcPr>
          <w:p w14:paraId="0A87E215" w14:textId="0256957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F8EB77"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6DF1AB" w14:textId="77777777" w:rsidR="00CB1D53" w:rsidRPr="004E3062" w:rsidRDefault="00CB1D53" w:rsidP="00CB1D53">
            <w:pPr>
              <w:jc w:val="left"/>
              <w:rPr>
                <w:rFonts w:ascii="Arial" w:hAnsi="Arial" w:cs="Arial"/>
              </w:rPr>
            </w:pPr>
          </w:p>
        </w:tc>
      </w:tr>
      <w:tr w:rsidR="00CB1D53" w:rsidRPr="00D87C73" w14:paraId="3420FB4D"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8D01E86" w14:textId="6706DBC1" w:rsidR="00CB1D53" w:rsidRPr="004E3062" w:rsidRDefault="00B11E60" w:rsidP="00CB1D53">
            <w:pPr>
              <w:jc w:val="center"/>
              <w:rPr>
                <w:rFonts w:ascii="Arial" w:hAnsi="Arial" w:cs="Arial"/>
                <w:sz w:val="20"/>
                <w:szCs w:val="20"/>
              </w:rPr>
            </w:pPr>
            <w:r>
              <w:rPr>
                <w:rFonts w:ascii="Arial" w:hAnsi="Arial" w:cs="Arial"/>
                <w:sz w:val="20"/>
                <w:szCs w:val="20"/>
              </w:rPr>
              <w:t>80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32FB50C" w14:textId="19E7BB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417A4E" w14:textId="0A99A3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2FDE03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08FB509" w14:textId="77777777" w:rsidR="00CB1D53" w:rsidRPr="004E3062" w:rsidRDefault="00CB1D53" w:rsidP="00CB1D53">
            <w:pPr>
              <w:jc w:val="left"/>
              <w:rPr>
                <w:rFonts w:ascii="Arial" w:hAnsi="Arial" w:cs="Arial"/>
              </w:rPr>
            </w:pPr>
          </w:p>
        </w:tc>
      </w:tr>
      <w:tr w:rsidR="00CB1D53" w:rsidRPr="00D87C73" w14:paraId="5701FE0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0559B6D" w14:textId="09E8958F" w:rsidR="00CB1D53" w:rsidRPr="004E3062" w:rsidRDefault="00B11E60" w:rsidP="00CB1D53">
            <w:pPr>
              <w:jc w:val="center"/>
              <w:rPr>
                <w:rFonts w:ascii="Arial" w:hAnsi="Arial" w:cs="Arial"/>
                <w:sz w:val="20"/>
                <w:szCs w:val="20"/>
              </w:rPr>
            </w:pPr>
            <w:r>
              <w:rPr>
                <w:rFonts w:ascii="Arial" w:hAnsi="Arial" w:cs="Arial"/>
                <w:sz w:val="20"/>
                <w:szCs w:val="20"/>
              </w:rPr>
              <w:t>81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F38985D" w14:textId="3718CD8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(towels-</w:t>
            </w:r>
            <w:r w:rsidR="006E4A46" w:rsidRPr="00041EED">
              <w:rPr>
                <w:rFonts w:ascii="Arial" w:hAnsi="Arial" w:cs="Arial"/>
                <w:color w:val="000000"/>
                <w:sz w:val="20"/>
                <w:szCs w:val="20"/>
              </w:rPr>
              <w:t>small</w:t>
            </w:r>
            <w:r w:rsidRPr="00041EED">
              <w:rPr>
                <w:rFonts w:ascii="Arial" w:hAnsi="Arial" w:cs="Arial"/>
                <w:color w:val="000000"/>
                <w:sz w:val="20"/>
                <w:szCs w:val="20"/>
              </w:rPr>
              <w:t xml:space="preserve">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9F3B0" w14:textId="3031519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F4680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ECA03D5" w14:textId="77777777" w:rsidR="00CB1D53" w:rsidRPr="004E3062" w:rsidRDefault="00CB1D53" w:rsidP="00CB1D53">
            <w:pPr>
              <w:jc w:val="left"/>
              <w:rPr>
                <w:rFonts w:ascii="Arial" w:hAnsi="Arial" w:cs="Arial"/>
              </w:rPr>
            </w:pPr>
          </w:p>
        </w:tc>
      </w:tr>
      <w:tr w:rsidR="00CB1D53" w:rsidRPr="00D87C73" w14:paraId="4B5D989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7A87D8" w14:textId="32D8A0CF" w:rsidR="00CB1D53" w:rsidRPr="004E3062" w:rsidRDefault="00B11E60" w:rsidP="00CB1D53">
            <w:pPr>
              <w:jc w:val="center"/>
              <w:rPr>
                <w:rFonts w:ascii="Arial" w:hAnsi="Arial" w:cs="Arial"/>
                <w:sz w:val="20"/>
                <w:szCs w:val="20"/>
              </w:rPr>
            </w:pPr>
            <w:r>
              <w:rPr>
                <w:rFonts w:ascii="Arial" w:hAnsi="Arial" w:cs="Arial"/>
                <w:sz w:val="20"/>
                <w:szCs w:val="20"/>
              </w:rPr>
              <w:t>82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6867ED" w14:textId="4F7258E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Moppers with wooden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F67C33D" w14:textId="3EED35A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AB9FAB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BD311C5" w14:textId="77777777" w:rsidR="00CB1D53" w:rsidRPr="004E3062" w:rsidRDefault="00CB1D53" w:rsidP="00CB1D53">
            <w:pPr>
              <w:jc w:val="left"/>
              <w:rPr>
                <w:rFonts w:ascii="Arial" w:hAnsi="Arial" w:cs="Arial"/>
              </w:rPr>
            </w:pPr>
          </w:p>
        </w:tc>
      </w:tr>
      <w:tr w:rsidR="00CB1D53" w:rsidRPr="00D87C73" w14:paraId="3A48979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B4CE5F" w14:textId="377352A0" w:rsidR="00CB1D53" w:rsidRPr="004E3062" w:rsidRDefault="00B11E60" w:rsidP="00CB1D53">
            <w:pPr>
              <w:jc w:val="center"/>
              <w:rPr>
                <w:rFonts w:ascii="Arial" w:hAnsi="Arial" w:cs="Arial"/>
                <w:sz w:val="20"/>
                <w:szCs w:val="20"/>
              </w:rPr>
            </w:pPr>
            <w:r>
              <w:rPr>
                <w:rFonts w:ascii="Arial" w:hAnsi="Arial" w:cs="Arial"/>
                <w:sz w:val="20"/>
                <w:szCs w:val="20"/>
              </w:rPr>
              <w:t>83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35DFEB6" w14:textId="766A69D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Mopping towel (towels-medium size) 17”x20” 100% cotton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8014AAF" w14:textId="526FFE0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49AE8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5DFEB09" w14:textId="77777777" w:rsidR="00CB1D53" w:rsidRPr="004E3062" w:rsidRDefault="00CB1D53" w:rsidP="00CB1D53">
            <w:pPr>
              <w:jc w:val="left"/>
              <w:rPr>
                <w:rFonts w:ascii="Arial" w:hAnsi="Arial" w:cs="Arial"/>
              </w:rPr>
            </w:pPr>
          </w:p>
        </w:tc>
      </w:tr>
      <w:tr w:rsidR="00CB1D53" w:rsidRPr="00D87C73" w14:paraId="2516D8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DEBE468" w14:textId="6E65F739" w:rsidR="00CB1D53" w:rsidRPr="004E3062" w:rsidRDefault="00B11E60" w:rsidP="00CB1D53">
            <w:pPr>
              <w:jc w:val="center"/>
              <w:rPr>
                <w:rFonts w:ascii="Arial" w:hAnsi="Arial" w:cs="Arial"/>
                <w:sz w:val="20"/>
                <w:szCs w:val="20"/>
              </w:rPr>
            </w:pPr>
            <w:r>
              <w:rPr>
                <w:rFonts w:ascii="Arial" w:hAnsi="Arial" w:cs="Arial"/>
                <w:sz w:val="20"/>
                <w:szCs w:val="20"/>
              </w:rPr>
              <w:t>84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A622E1" w14:textId="117CEA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94D4F3" w14:textId="587B84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3DBA457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E08DD19" w14:textId="77777777" w:rsidR="00CB1D53" w:rsidRPr="004E3062" w:rsidRDefault="00CB1D53" w:rsidP="00CB1D53">
            <w:pPr>
              <w:jc w:val="left"/>
              <w:rPr>
                <w:rFonts w:ascii="Arial" w:hAnsi="Arial" w:cs="Arial"/>
              </w:rPr>
            </w:pPr>
          </w:p>
        </w:tc>
      </w:tr>
      <w:tr w:rsidR="00CB1D53" w:rsidRPr="00D87C73" w14:paraId="3B0C6E4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731D16" w14:textId="62C92EBD" w:rsidR="00CB1D53" w:rsidRPr="004E3062" w:rsidRDefault="00B11E60" w:rsidP="00CB1D53">
            <w:pPr>
              <w:jc w:val="center"/>
              <w:rPr>
                <w:rFonts w:ascii="Arial" w:hAnsi="Arial" w:cs="Arial"/>
                <w:sz w:val="20"/>
                <w:szCs w:val="20"/>
              </w:rPr>
            </w:pPr>
            <w:r>
              <w:rPr>
                <w:rFonts w:ascii="Arial" w:hAnsi="Arial" w:cs="Arial"/>
                <w:sz w:val="20"/>
                <w:szCs w:val="20"/>
              </w:rPr>
              <w:t>85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32FCF46" w14:textId="06125A7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Nan 2</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C2F9B0E" w14:textId="005BD1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95C2DD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57956F" w14:textId="77777777" w:rsidR="00CB1D53" w:rsidRPr="004E3062" w:rsidRDefault="00CB1D53" w:rsidP="00CB1D53">
            <w:pPr>
              <w:jc w:val="left"/>
              <w:rPr>
                <w:rFonts w:ascii="Arial" w:hAnsi="Arial" w:cs="Arial"/>
              </w:rPr>
            </w:pPr>
          </w:p>
        </w:tc>
      </w:tr>
      <w:tr w:rsidR="000E3001" w:rsidRPr="00D87C73" w14:paraId="1B96387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66F73EC" w14:textId="7F822EEB" w:rsidR="000E3001" w:rsidRPr="004E3062" w:rsidRDefault="00B11E60" w:rsidP="00CB1D53">
            <w:pPr>
              <w:jc w:val="center"/>
              <w:rPr>
                <w:rFonts w:ascii="Arial" w:hAnsi="Arial" w:cs="Arial"/>
                <w:sz w:val="20"/>
                <w:szCs w:val="20"/>
              </w:rPr>
            </w:pPr>
            <w:r>
              <w:rPr>
                <w:rFonts w:ascii="Arial" w:hAnsi="Arial" w:cs="Arial"/>
                <w:sz w:val="20"/>
                <w:szCs w:val="20"/>
              </w:rPr>
              <w:t>86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0CBEF9DC" w14:textId="575108DA"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Natural Honey 325gm</w:t>
            </w:r>
          </w:p>
        </w:tc>
        <w:tc>
          <w:tcPr>
            <w:tcW w:w="1119" w:type="dxa"/>
            <w:gridSpan w:val="2"/>
            <w:tcBorders>
              <w:top w:val="nil"/>
              <w:left w:val="nil"/>
              <w:bottom w:val="single" w:sz="4" w:space="0" w:color="000000"/>
              <w:right w:val="single" w:sz="4" w:space="0" w:color="000000"/>
            </w:tcBorders>
            <w:shd w:val="clear" w:color="auto" w:fill="auto"/>
            <w:vAlign w:val="bottom"/>
          </w:tcPr>
          <w:p w14:paraId="158412B0" w14:textId="6DB365B4" w:rsidR="000E3001" w:rsidRPr="00041EED" w:rsidRDefault="000E3001" w:rsidP="00CB1D53">
            <w:pPr>
              <w:jc w:val="left"/>
              <w:rPr>
                <w:rFonts w:ascii="Arial" w:hAnsi="Arial" w:cs="Arial"/>
                <w:color w:val="000000"/>
                <w:sz w:val="20"/>
                <w:szCs w:val="20"/>
              </w:rPr>
            </w:pPr>
            <w:r>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06CDB266" w14:textId="3213C28E" w:rsidR="000E3001" w:rsidRPr="004E3062" w:rsidRDefault="000E3001" w:rsidP="00CB1D53">
            <w:pPr>
              <w:jc w:val="left"/>
              <w:rPr>
                <w:rFonts w:ascii="Arial" w:hAnsi="Arial" w:cs="Arial"/>
              </w:rPr>
            </w:pPr>
            <w:r>
              <w:rPr>
                <w:rFonts w:ascii="Arial" w:hAnsi="Arial" w:cs="Arial"/>
              </w:rPr>
              <w:t xml:space="preserve"> 1</w:t>
            </w:r>
          </w:p>
        </w:tc>
        <w:tc>
          <w:tcPr>
            <w:tcW w:w="3106" w:type="dxa"/>
            <w:tcBorders>
              <w:top w:val="nil"/>
              <w:left w:val="nil"/>
              <w:bottom w:val="single" w:sz="4" w:space="0" w:color="auto"/>
              <w:right w:val="single" w:sz="4" w:space="0" w:color="auto"/>
            </w:tcBorders>
            <w:shd w:val="clear" w:color="auto" w:fill="auto"/>
            <w:vAlign w:val="bottom"/>
          </w:tcPr>
          <w:p w14:paraId="1C4198F9" w14:textId="77777777" w:rsidR="000E3001" w:rsidRPr="004E3062" w:rsidRDefault="000E3001" w:rsidP="00CB1D53">
            <w:pPr>
              <w:jc w:val="left"/>
              <w:rPr>
                <w:rFonts w:ascii="Arial" w:hAnsi="Arial" w:cs="Arial"/>
              </w:rPr>
            </w:pPr>
          </w:p>
        </w:tc>
      </w:tr>
      <w:tr w:rsidR="00CB1D53" w:rsidRPr="00D87C73" w14:paraId="2B02FB4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6EEB6E3" w14:textId="2CEEE9BE" w:rsidR="00CB1D53" w:rsidRPr="004E3062" w:rsidRDefault="00B11E60" w:rsidP="00CB1D53">
            <w:pPr>
              <w:jc w:val="center"/>
              <w:rPr>
                <w:rFonts w:ascii="Arial" w:hAnsi="Arial" w:cs="Arial"/>
                <w:sz w:val="20"/>
                <w:szCs w:val="20"/>
              </w:rPr>
            </w:pPr>
            <w:r>
              <w:rPr>
                <w:rFonts w:ascii="Arial" w:hAnsi="Arial" w:cs="Arial"/>
                <w:sz w:val="20"/>
                <w:szCs w:val="20"/>
              </w:rPr>
              <w:t>87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EEB13AE" w14:textId="61AC283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200g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B5EE5A8" w14:textId="21F80DA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129D4A2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7329821" w14:textId="77777777" w:rsidR="00CB1D53" w:rsidRPr="004E3062" w:rsidRDefault="00CB1D53" w:rsidP="00CB1D53">
            <w:pPr>
              <w:jc w:val="left"/>
              <w:rPr>
                <w:rFonts w:ascii="Arial" w:hAnsi="Arial" w:cs="Arial"/>
              </w:rPr>
            </w:pPr>
          </w:p>
        </w:tc>
      </w:tr>
      <w:tr w:rsidR="00CB1D53" w:rsidRPr="00D87C73" w14:paraId="7021165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C6EFC6F" w14:textId="19EE625E" w:rsidR="00CB1D53" w:rsidRPr="004E3062" w:rsidRDefault="00B11E60" w:rsidP="00CB1D53">
            <w:pPr>
              <w:jc w:val="center"/>
              <w:rPr>
                <w:rFonts w:ascii="Arial" w:hAnsi="Arial" w:cs="Arial"/>
                <w:sz w:val="20"/>
                <w:szCs w:val="20"/>
              </w:rPr>
            </w:pPr>
            <w:r>
              <w:rPr>
                <w:rFonts w:ascii="Arial" w:hAnsi="Arial" w:cs="Arial"/>
                <w:sz w:val="20"/>
                <w:szCs w:val="20"/>
              </w:rPr>
              <w:t>88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8D6EACB" w14:textId="3CD662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Nescafe- classic 50g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7FA37A1" w14:textId="71E61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4534D2B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68464F0" w14:textId="77777777" w:rsidR="00CB1D53" w:rsidRPr="004E3062" w:rsidRDefault="00CB1D53" w:rsidP="00CB1D53">
            <w:pPr>
              <w:jc w:val="left"/>
              <w:rPr>
                <w:rFonts w:ascii="Arial" w:hAnsi="Arial" w:cs="Arial"/>
              </w:rPr>
            </w:pPr>
          </w:p>
        </w:tc>
      </w:tr>
      <w:tr w:rsidR="00CB1D53" w:rsidRPr="00D87C73" w14:paraId="2F26E6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062E890" w14:textId="68B60637" w:rsidR="00CB1D53" w:rsidRPr="004E3062" w:rsidRDefault="00B11E60" w:rsidP="00CB1D53">
            <w:pPr>
              <w:jc w:val="center"/>
              <w:rPr>
                <w:rFonts w:ascii="Arial" w:hAnsi="Arial" w:cs="Arial"/>
                <w:sz w:val="20"/>
                <w:szCs w:val="20"/>
              </w:rPr>
            </w:pPr>
            <w:r>
              <w:rPr>
                <w:rFonts w:ascii="Arial" w:hAnsi="Arial" w:cs="Arial"/>
                <w:sz w:val="20"/>
                <w:szCs w:val="20"/>
              </w:rPr>
              <w:t>89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80B7F4" w14:textId="69B44C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Nice biscuits pack of 120pcs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E1DC4BD" w14:textId="1F2AE45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171149E0"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4BC73B" w14:textId="77777777" w:rsidR="00CB1D53" w:rsidRPr="004E3062" w:rsidRDefault="00CB1D53" w:rsidP="00CB1D53">
            <w:pPr>
              <w:jc w:val="left"/>
              <w:rPr>
                <w:rFonts w:ascii="Arial" w:hAnsi="Arial" w:cs="Arial"/>
              </w:rPr>
            </w:pPr>
          </w:p>
        </w:tc>
      </w:tr>
      <w:tr w:rsidR="00CB1D53" w:rsidRPr="00D87C73" w14:paraId="1504C47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26180DE" w14:textId="28056A8A" w:rsidR="00CB1D53" w:rsidRPr="004E3062" w:rsidRDefault="00B11E60" w:rsidP="00CB1D53">
            <w:pPr>
              <w:jc w:val="center"/>
              <w:rPr>
                <w:rFonts w:ascii="Arial" w:hAnsi="Arial" w:cs="Arial"/>
                <w:sz w:val="20"/>
                <w:szCs w:val="20"/>
              </w:rPr>
            </w:pPr>
            <w:r>
              <w:rPr>
                <w:rFonts w:ascii="Arial" w:hAnsi="Arial" w:cs="Arial"/>
                <w:sz w:val="20"/>
                <w:szCs w:val="20"/>
              </w:rPr>
              <w:t>90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19985C2" w14:textId="4BBB50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Olive oil 500ML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AD5DC3" w14:textId="1C54F1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7AF2DD2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1BF14C" w14:textId="77777777" w:rsidR="00CB1D53" w:rsidRPr="004E3062" w:rsidRDefault="00CB1D53" w:rsidP="00CB1D53">
            <w:pPr>
              <w:jc w:val="left"/>
              <w:rPr>
                <w:rFonts w:ascii="Arial" w:hAnsi="Arial" w:cs="Arial"/>
              </w:rPr>
            </w:pPr>
          </w:p>
        </w:tc>
      </w:tr>
      <w:tr w:rsidR="00CB1D53" w:rsidRPr="00D87C73" w14:paraId="7C57816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2F179CB" w14:textId="1781E17C" w:rsidR="00CB1D53" w:rsidRPr="004E3062" w:rsidRDefault="00B11E60" w:rsidP="00CB1D53">
            <w:pPr>
              <w:jc w:val="center"/>
              <w:rPr>
                <w:rFonts w:ascii="Arial" w:hAnsi="Arial" w:cs="Arial"/>
                <w:sz w:val="20"/>
                <w:szCs w:val="20"/>
              </w:rPr>
            </w:pPr>
            <w:r>
              <w:rPr>
                <w:rFonts w:ascii="Arial" w:hAnsi="Arial" w:cs="Arial"/>
                <w:sz w:val="20"/>
                <w:szCs w:val="20"/>
              </w:rPr>
              <w:t>91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4DA50EA" w14:textId="3403BE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Plastic Broom with Handle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65EF7B3" w14:textId="61EB37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74516DE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2F356D8" w14:textId="77777777" w:rsidR="00CB1D53" w:rsidRPr="004E3062" w:rsidRDefault="00CB1D53" w:rsidP="00CB1D53">
            <w:pPr>
              <w:jc w:val="left"/>
              <w:rPr>
                <w:rFonts w:ascii="Arial" w:hAnsi="Arial" w:cs="Arial"/>
              </w:rPr>
            </w:pPr>
          </w:p>
        </w:tc>
      </w:tr>
      <w:tr w:rsidR="00CB1D53" w:rsidRPr="00D87C73" w14:paraId="428EF71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40BF34E" w14:textId="53E838F6" w:rsidR="00CB1D53" w:rsidRPr="004E3062" w:rsidRDefault="00B11E60" w:rsidP="00CB1D53">
            <w:pPr>
              <w:jc w:val="center"/>
              <w:rPr>
                <w:rFonts w:ascii="Arial" w:hAnsi="Arial" w:cs="Arial"/>
                <w:sz w:val="20"/>
                <w:szCs w:val="20"/>
              </w:rPr>
            </w:pPr>
            <w:r>
              <w:rPr>
                <w:rFonts w:ascii="Arial" w:hAnsi="Arial" w:cs="Arial"/>
                <w:sz w:val="20"/>
                <w:szCs w:val="20"/>
              </w:rPr>
              <w:t>92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981DBAB" w14:textId="2494813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Plastic Rakes with </w:t>
            </w:r>
            <w:r w:rsidR="006E4A46" w:rsidRPr="00041EED">
              <w:rPr>
                <w:rFonts w:ascii="Arial" w:hAnsi="Arial" w:cs="Arial"/>
                <w:color w:val="000000"/>
                <w:sz w:val="20"/>
                <w:szCs w:val="20"/>
              </w:rPr>
              <w:t>Handle</w:t>
            </w:r>
            <w:r w:rsidR="009510F1">
              <w:rPr>
                <w:rFonts w:ascii="Arial" w:hAnsi="Arial" w:cs="Arial"/>
                <w:color w:val="000000"/>
                <w:sz w:val="20"/>
                <w:szCs w:val="20"/>
              </w:rPr>
              <w:t xml:space="preserve"> – Compound use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D4EAEA" w14:textId="059B28A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7444EAE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2F455DF" w14:textId="77777777" w:rsidR="00CB1D53" w:rsidRPr="004E3062" w:rsidRDefault="00CB1D53" w:rsidP="00CB1D53">
            <w:pPr>
              <w:jc w:val="left"/>
              <w:rPr>
                <w:rFonts w:ascii="Arial" w:hAnsi="Arial" w:cs="Arial"/>
              </w:rPr>
            </w:pPr>
          </w:p>
        </w:tc>
      </w:tr>
      <w:tr w:rsidR="00CB1D53" w:rsidRPr="00D87C73" w14:paraId="30982D5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AA3E92" w14:textId="48C63E5A" w:rsidR="00CB1D53" w:rsidRPr="004E3062" w:rsidRDefault="0079312E" w:rsidP="00CB1D53">
            <w:pPr>
              <w:jc w:val="center"/>
              <w:rPr>
                <w:rFonts w:ascii="Arial" w:hAnsi="Arial" w:cs="Arial"/>
                <w:sz w:val="20"/>
                <w:szCs w:val="20"/>
              </w:rPr>
            </w:pPr>
            <w:r>
              <w:rPr>
                <w:rFonts w:ascii="Arial" w:hAnsi="Arial" w:cs="Arial"/>
                <w:sz w:val="20"/>
                <w:szCs w:val="20"/>
              </w:rPr>
              <w:t>93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2F1B43" w14:textId="75811F0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Plates and bowls (8 </w:t>
            </w:r>
            <w:r w:rsidR="006E4A46" w:rsidRPr="00041EED">
              <w:rPr>
                <w:rFonts w:ascii="Arial" w:hAnsi="Arial" w:cs="Arial"/>
                <w:color w:val="000000"/>
                <w:sz w:val="20"/>
                <w:szCs w:val="20"/>
              </w:rPr>
              <w:t>pieces per</w:t>
            </w:r>
            <w:r w:rsidRPr="00041EED">
              <w:rPr>
                <w:rFonts w:ascii="Arial" w:hAnsi="Arial" w:cs="Arial"/>
                <w:color w:val="000000"/>
                <w:sz w:val="20"/>
                <w:szCs w:val="20"/>
              </w:rPr>
              <w:t xml:space="preserve"> set)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935CA55" w14:textId="49CEF12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7FA000F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851AE4A" w14:textId="77777777" w:rsidR="00CB1D53" w:rsidRPr="004E3062" w:rsidRDefault="00CB1D53" w:rsidP="00CB1D53">
            <w:pPr>
              <w:jc w:val="left"/>
              <w:rPr>
                <w:rFonts w:ascii="Arial" w:hAnsi="Arial" w:cs="Arial"/>
              </w:rPr>
            </w:pPr>
          </w:p>
        </w:tc>
      </w:tr>
      <w:tr w:rsidR="00CB1D53" w:rsidRPr="00D87C73" w14:paraId="63642DE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0F4D7F" w14:textId="1C67D684" w:rsidR="00CB1D53" w:rsidRPr="004E3062" w:rsidRDefault="0079312E" w:rsidP="00CB1D53">
            <w:pPr>
              <w:jc w:val="center"/>
              <w:rPr>
                <w:rFonts w:ascii="Arial" w:hAnsi="Arial" w:cs="Arial"/>
                <w:sz w:val="20"/>
                <w:szCs w:val="20"/>
              </w:rPr>
            </w:pPr>
            <w:r>
              <w:rPr>
                <w:rFonts w:ascii="Arial" w:hAnsi="Arial" w:cs="Arial"/>
                <w:sz w:val="20"/>
                <w:szCs w:val="20"/>
              </w:rPr>
              <w:t>94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B1CEF82" w14:textId="699A86C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01D170E" w14:textId="480138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kg pack</w:t>
            </w:r>
          </w:p>
        </w:tc>
        <w:tc>
          <w:tcPr>
            <w:tcW w:w="854" w:type="dxa"/>
            <w:tcBorders>
              <w:top w:val="nil"/>
              <w:left w:val="nil"/>
              <w:bottom w:val="single" w:sz="4" w:space="0" w:color="auto"/>
              <w:right w:val="single" w:sz="4" w:space="0" w:color="auto"/>
            </w:tcBorders>
            <w:shd w:val="clear" w:color="auto" w:fill="auto"/>
            <w:noWrap/>
            <w:vAlign w:val="bottom"/>
            <w:hideMark/>
          </w:tcPr>
          <w:p w14:paraId="570A633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48CAA0A" w14:textId="77777777" w:rsidR="00CB1D53" w:rsidRPr="004E3062" w:rsidRDefault="00CB1D53" w:rsidP="00CB1D53">
            <w:pPr>
              <w:jc w:val="left"/>
              <w:rPr>
                <w:rFonts w:ascii="Arial" w:hAnsi="Arial" w:cs="Arial"/>
              </w:rPr>
            </w:pPr>
          </w:p>
        </w:tc>
      </w:tr>
      <w:tr w:rsidR="00CB1D53" w:rsidRPr="00D87C73" w14:paraId="2EBC8D0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541E2D1" w14:textId="69ADF740" w:rsidR="00CB1D53" w:rsidRPr="004E3062" w:rsidRDefault="0079312E" w:rsidP="00CB1D53">
            <w:pPr>
              <w:jc w:val="center"/>
              <w:rPr>
                <w:rFonts w:ascii="Arial" w:hAnsi="Arial" w:cs="Arial"/>
                <w:sz w:val="20"/>
                <w:szCs w:val="20"/>
              </w:rPr>
            </w:pPr>
            <w:r>
              <w:rPr>
                <w:rFonts w:ascii="Arial" w:hAnsi="Arial" w:cs="Arial"/>
                <w:sz w:val="20"/>
                <w:szCs w:val="20"/>
              </w:rPr>
              <w:t>95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BA734FC" w14:textId="6F469BC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8A85ED7" w14:textId="314CB90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20kg pack</w:t>
            </w:r>
          </w:p>
        </w:tc>
        <w:tc>
          <w:tcPr>
            <w:tcW w:w="854" w:type="dxa"/>
            <w:tcBorders>
              <w:top w:val="nil"/>
              <w:left w:val="nil"/>
              <w:bottom w:val="single" w:sz="4" w:space="0" w:color="auto"/>
              <w:right w:val="single" w:sz="4" w:space="0" w:color="auto"/>
            </w:tcBorders>
            <w:shd w:val="clear" w:color="auto" w:fill="auto"/>
            <w:noWrap/>
            <w:vAlign w:val="bottom"/>
            <w:hideMark/>
          </w:tcPr>
          <w:p w14:paraId="6E4B604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CB88B15" w14:textId="77777777" w:rsidR="00CB1D53" w:rsidRPr="004E3062" w:rsidRDefault="00CB1D53" w:rsidP="00CB1D53">
            <w:pPr>
              <w:jc w:val="left"/>
              <w:rPr>
                <w:rFonts w:ascii="Arial" w:hAnsi="Arial" w:cs="Arial"/>
              </w:rPr>
            </w:pPr>
          </w:p>
        </w:tc>
      </w:tr>
      <w:tr w:rsidR="00CB1D53" w:rsidRPr="00D87C73" w14:paraId="599B53D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27A3A2E" w14:textId="7C02DC97" w:rsidR="00CB1D53" w:rsidRPr="004E3062" w:rsidRDefault="0079312E" w:rsidP="00CB1D53">
            <w:pPr>
              <w:jc w:val="center"/>
              <w:rPr>
                <w:rFonts w:ascii="Arial" w:hAnsi="Arial" w:cs="Arial"/>
                <w:sz w:val="20"/>
                <w:szCs w:val="20"/>
              </w:rPr>
            </w:pPr>
            <w:r>
              <w:rPr>
                <w:rFonts w:ascii="Arial" w:hAnsi="Arial" w:cs="Arial"/>
                <w:sz w:val="20"/>
                <w:szCs w:val="20"/>
              </w:rPr>
              <w:t>96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16AFE1" w14:textId="76CA6D2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No.1,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F663B47" w14:textId="3711291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 kg pack</w:t>
            </w:r>
          </w:p>
        </w:tc>
        <w:tc>
          <w:tcPr>
            <w:tcW w:w="854" w:type="dxa"/>
            <w:tcBorders>
              <w:top w:val="nil"/>
              <w:left w:val="nil"/>
              <w:bottom w:val="single" w:sz="4" w:space="0" w:color="auto"/>
              <w:right w:val="single" w:sz="4" w:space="0" w:color="auto"/>
            </w:tcBorders>
            <w:shd w:val="clear" w:color="auto" w:fill="auto"/>
            <w:noWrap/>
            <w:vAlign w:val="bottom"/>
            <w:hideMark/>
          </w:tcPr>
          <w:p w14:paraId="6FFD0C6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9D19DB0" w14:textId="77777777" w:rsidR="00CB1D53" w:rsidRPr="004E3062" w:rsidRDefault="00CB1D53" w:rsidP="00CB1D53">
            <w:pPr>
              <w:jc w:val="left"/>
              <w:rPr>
                <w:rFonts w:ascii="Arial" w:hAnsi="Arial" w:cs="Arial"/>
              </w:rPr>
            </w:pPr>
          </w:p>
        </w:tc>
      </w:tr>
      <w:tr w:rsidR="00CB1D53" w:rsidRPr="00D87C73" w14:paraId="761C60E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ED007B" w14:textId="5D01E7AE" w:rsidR="00CB1D53" w:rsidRPr="004E3062" w:rsidRDefault="0079312E" w:rsidP="00CB1D53">
            <w:pPr>
              <w:jc w:val="center"/>
              <w:rPr>
                <w:rFonts w:ascii="Arial" w:hAnsi="Arial" w:cs="Arial"/>
                <w:sz w:val="20"/>
                <w:szCs w:val="20"/>
              </w:rPr>
            </w:pPr>
            <w:r>
              <w:rPr>
                <w:rFonts w:ascii="Arial" w:hAnsi="Arial" w:cs="Arial"/>
                <w:sz w:val="20"/>
                <w:szCs w:val="20"/>
              </w:rPr>
              <w:t>97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D383531" w14:textId="1D25B92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100kg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05D6FB8" w14:textId="586DEF3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100 Pack</w:t>
            </w:r>
          </w:p>
        </w:tc>
        <w:tc>
          <w:tcPr>
            <w:tcW w:w="854" w:type="dxa"/>
            <w:tcBorders>
              <w:top w:val="nil"/>
              <w:left w:val="nil"/>
              <w:bottom w:val="single" w:sz="4" w:space="0" w:color="auto"/>
              <w:right w:val="single" w:sz="4" w:space="0" w:color="auto"/>
            </w:tcBorders>
            <w:shd w:val="clear" w:color="auto" w:fill="auto"/>
            <w:noWrap/>
            <w:vAlign w:val="bottom"/>
            <w:hideMark/>
          </w:tcPr>
          <w:p w14:paraId="0B93B44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881E7" w14:textId="77777777" w:rsidR="00CB1D53" w:rsidRPr="004E3062" w:rsidRDefault="00CB1D53" w:rsidP="00CB1D53">
            <w:pPr>
              <w:jc w:val="left"/>
              <w:rPr>
                <w:rFonts w:ascii="Arial" w:hAnsi="Arial" w:cs="Arial"/>
              </w:rPr>
            </w:pPr>
          </w:p>
        </w:tc>
      </w:tr>
      <w:tr w:rsidR="00CB1D53" w:rsidRPr="00D87C73" w14:paraId="3D60883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9BE1333" w14:textId="0A38B08E" w:rsidR="00CB1D53" w:rsidRPr="004E3062" w:rsidRDefault="0079312E" w:rsidP="00CB1D53">
            <w:pPr>
              <w:jc w:val="center"/>
              <w:rPr>
                <w:rFonts w:ascii="Arial" w:hAnsi="Arial" w:cs="Arial"/>
                <w:sz w:val="20"/>
                <w:szCs w:val="20"/>
              </w:rPr>
            </w:pPr>
            <w:r>
              <w:rPr>
                <w:rFonts w:ascii="Arial" w:hAnsi="Arial" w:cs="Arial"/>
                <w:sz w:val="20"/>
                <w:szCs w:val="20"/>
              </w:rPr>
              <w:t>98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BF3557B" w14:textId="1960855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23343D" w14:textId="6668C4C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4E97D8D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2673B73" w14:textId="77777777" w:rsidR="00CB1D53" w:rsidRPr="004E3062" w:rsidRDefault="00CB1D53" w:rsidP="00CB1D53">
            <w:pPr>
              <w:jc w:val="left"/>
              <w:rPr>
                <w:rFonts w:ascii="Arial" w:hAnsi="Arial" w:cs="Arial"/>
              </w:rPr>
            </w:pPr>
          </w:p>
        </w:tc>
      </w:tr>
      <w:tr w:rsidR="00CB1D53" w:rsidRPr="00D87C73" w14:paraId="77FA6317"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66CDD" w14:textId="3565D098" w:rsidR="00CB1D53" w:rsidRPr="004E3062" w:rsidRDefault="0079312E" w:rsidP="00CB1D53">
            <w:pPr>
              <w:jc w:val="center"/>
              <w:rPr>
                <w:rFonts w:ascii="Arial" w:hAnsi="Arial" w:cs="Arial"/>
                <w:sz w:val="20"/>
                <w:szCs w:val="20"/>
              </w:rPr>
            </w:pPr>
            <w:r>
              <w:rPr>
                <w:rFonts w:ascii="Arial" w:hAnsi="Arial" w:cs="Arial"/>
                <w:sz w:val="20"/>
                <w:szCs w:val="20"/>
              </w:rPr>
              <w:t>99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D9B2DAD" w14:textId="5927CCD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344C6B" w14:textId="55A71B9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 kg pack</w:t>
            </w:r>
          </w:p>
        </w:tc>
        <w:tc>
          <w:tcPr>
            <w:tcW w:w="854" w:type="dxa"/>
            <w:tcBorders>
              <w:top w:val="nil"/>
              <w:left w:val="nil"/>
              <w:bottom w:val="single" w:sz="4" w:space="0" w:color="auto"/>
              <w:right w:val="single" w:sz="4" w:space="0" w:color="auto"/>
            </w:tcBorders>
            <w:shd w:val="clear" w:color="auto" w:fill="auto"/>
            <w:noWrap/>
            <w:vAlign w:val="bottom"/>
            <w:hideMark/>
          </w:tcPr>
          <w:p w14:paraId="0264876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5AB4EC9" w14:textId="77777777" w:rsidR="00CB1D53" w:rsidRPr="004E3062" w:rsidRDefault="00CB1D53" w:rsidP="00CB1D53">
            <w:pPr>
              <w:jc w:val="left"/>
              <w:rPr>
                <w:rFonts w:ascii="Arial" w:hAnsi="Arial" w:cs="Arial"/>
              </w:rPr>
            </w:pPr>
          </w:p>
        </w:tc>
      </w:tr>
      <w:tr w:rsidR="00CB1D53" w:rsidRPr="00D87C73" w14:paraId="34C9391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BB853AD" w14:textId="2AE725E1" w:rsidR="00CB1D53" w:rsidRPr="004E3062" w:rsidRDefault="0079312E" w:rsidP="00CB1D53">
            <w:pPr>
              <w:jc w:val="center"/>
              <w:rPr>
                <w:rFonts w:ascii="Arial" w:hAnsi="Arial" w:cs="Arial"/>
                <w:sz w:val="20"/>
                <w:szCs w:val="20"/>
              </w:rPr>
            </w:pPr>
            <w:r>
              <w:rPr>
                <w:rFonts w:ascii="Arial" w:hAnsi="Arial" w:cs="Arial"/>
                <w:sz w:val="20"/>
                <w:szCs w:val="20"/>
              </w:rPr>
              <w:t>100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6F0A75" w14:textId="5774CB4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Posho No.2,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F118F3" w14:textId="6F7AB96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50kg pack</w:t>
            </w:r>
          </w:p>
        </w:tc>
        <w:tc>
          <w:tcPr>
            <w:tcW w:w="854" w:type="dxa"/>
            <w:tcBorders>
              <w:top w:val="nil"/>
              <w:left w:val="nil"/>
              <w:bottom w:val="single" w:sz="4" w:space="0" w:color="auto"/>
              <w:right w:val="single" w:sz="4" w:space="0" w:color="auto"/>
            </w:tcBorders>
            <w:shd w:val="clear" w:color="auto" w:fill="auto"/>
            <w:noWrap/>
            <w:vAlign w:val="bottom"/>
            <w:hideMark/>
          </w:tcPr>
          <w:p w14:paraId="1356F2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991ADE7" w14:textId="77777777" w:rsidR="00CB1D53" w:rsidRPr="004E3062" w:rsidRDefault="00CB1D53" w:rsidP="00CB1D53">
            <w:pPr>
              <w:jc w:val="left"/>
              <w:rPr>
                <w:rFonts w:ascii="Arial" w:hAnsi="Arial" w:cs="Arial"/>
              </w:rPr>
            </w:pPr>
          </w:p>
        </w:tc>
      </w:tr>
      <w:tr w:rsidR="00CB1D53" w:rsidRPr="00D87C73" w14:paraId="04465A6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69F9D04" w14:textId="034B5031" w:rsidR="00CB1D53" w:rsidRPr="004E3062" w:rsidRDefault="0079312E" w:rsidP="00CB1D53">
            <w:pPr>
              <w:jc w:val="center"/>
              <w:rPr>
                <w:rFonts w:ascii="Arial" w:hAnsi="Arial" w:cs="Arial"/>
                <w:sz w:val="20"/>
                <w:szCs w:val="20"/>
              </w:rPr>
            </w:pPr>
            <w:r>
              <w:rPr>
                <w:rFonts w:ascii="Arial" w:hAnsi="Arial" w:cs="Arial"/>
                <w:sz w:val="20"/>
                <w:szCs w:val="20"/>
              </w:rPr>
              <w:t>101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5779BE" w14:textId="57CB57D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1.5Litres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AE65F51" w14:textId="74009EA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2E372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AAB9A2B" w14:textId="77777777" w:rsidR="00CB1D53" w:rsidRPr="004E3062" w:rsidRDefault="00CB1D53" w:rsidP="00CB1D53">
            <w:pPr>
              <w:jc w:val="left"/>
              <w:rPr>
                <w:rFonts w:ascii="Arial" w:hAnsi="Arial" w:cs="Arial"/>
              </w:rPr>
            </w:pPr>
          </w:p>
        </w:tc>
      </w:tr>
      <w:tr w:rsidR="00CB1D53" w:rsidRPr="00D87C73" w14:paraId="10C6580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A06379F" w14:textId="0A7F238D" w:rsidR="00CB1D53" w:rsidRPr="004E3062" w:rsidRDefault="0079312E" w:rsidP="00CB1D53">
            <w:pPr>
              <w:jc w:val="center"/>
              <w:rPr>
                <w:rFonts w:ascii="Arial" w:hAnsi="Arial" w:cs="Arial"/>
                <w:sz w:val="20"/>
                <w:szCs w:val="20"/>
              </w:rPr>
            </w:pPr>
            <w:r>
              <w:rPr>
                <w:rFonts w:ascii="Arial" w:hAnsi="Arial" w:cs="Arial"/>
                <w:sz w:val="20"/>
                <w:szCs w:val="20"/>
              </w:rPr>
              <w:lastRenderedPageBreak/>
              <w:t>102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B909651" w14:textId="534C397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18.5litres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38D2B" w14:textId="759012C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18.5 </w:t>
            </w:r>
            <w:proofErr w:type="spellStart"/>
            <w:r w:rsidR="006E4A46" w:rsidRPr="00041EED">
              <w:rPr>
                <w:rFonts w:ascii="Arial" w:hAnsi="Arial" w:cs="Arial"/>
                <w:color w:val="000000"/>
                <w:sz w:val="20"/>
                <w:szCs w:val="20"/>
              </w:rPr>
              <w:t>Litre</w:t>
            </w:r>
            <w:proofErr w:type="spellEnd"/>
          </w:p>
        </w:tc>
        <w:tc>
          <w:tcPr>
            <w:tcW w:w="854" w:type="dxa"/>
            <w:tcBorders>
              <w:top w:val="nil"/>
              <w:left w:val="nil"/>
              <w:bottom w:val="single" w:sz="4" w:space="0" w:color="auto"/>
              <w:right w:val="single" w:sz="4" w:space="0" w:color="auto"/>
            </w:tcBorders>
            <w:shd w:val="clear" w:color="auto" w:fill="auto"/>
            <w:noWrap/>
            <w:vAlign w:val="bottom"/>
            <w:hideMark/>
          </w:tcPr>
          <w:p w14:paraId="58ABB29D"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DF024F3" w14:textId="77777777" w:rsidR="00CB1D53" w:rsidRPr="004E3062" w:rsidRDefault="00CB1D53" w:rsidP="00CB1D53">
            <w:pPr>
              <w:jc w:val="left"/>
              <w:rPr>
                <w:rFonts w:ascii="Arial" w:hAnsi="Arial" w:cs="Arial"/>
              </w:rPr>
            </w:pPr>
          </w:p>
        </w:tc>
      </w:tr>
      <w:tr w:rsidR="00CB1D53" w:rsidRPr="00D87C73" w14:paraId="2B4B431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42C68B4" w14:textId="55EF3AA8" w:rsidR="00CB1D53" w:rsidRPr="004E3062" w:rsidRDefault="0079312E" w:rsidP="00CB1D53">
            <w:pPr>
              <w:jc w:val="center"/>
              <w:rPr>
                <w:rFonts w:ascii="Arial" w:hAnsi="Arial" w:cs="Arial"/>
                <w:sz w:val="20"/>
                <w:szCs w:val="20"/>
              </w:rPr>
            </w:pPr>
            <w:r>
              <w:rPr>
                <w:rFonts w:ascii="Arial" w:hAnsi="Arial" w:cs="Arial"/>
                <w:sz w:val="20"/>
                <w:szCs w:val="20"/>
              </w:rPr>
              <w:t>103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6B97889" w14:textId="2C18F71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 container</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45213FC" w14:textId="51FFEAA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hideMark/>
          </w:tcPr>
          <w:p w14:paraId="7BD579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7AF4DDF" w14:textId="77777777" w:rsidR="00CB1D53" w:rsidRPr="004E3062" w:rsidRDefault="00CB1D53" w:rsidP="00CB1D53">
            <w:pPr>
              <w:jc w:val="left"/>
              <w:rPr>
                <w:rFonts w:ascii="Arial" w:hAnsi="Arial" w:cs="Arial"/>
              </w:rPr>
            </w:pPr>
          </w:p>
        </w:tc>
      </w:tr>
      <w:tr w:rsidR="00CB1D53" w:rsidRPr="00D87C73" w14:paraId="60B77082"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59DCD2" w14:textId="08530618" w:rsidR="00CB1D53" w:rsidRPr="004E3062" w:rsidRDefault="0079312E" w:rsidP="00CB1D53">
            <w:pPr>
              <w:jc w:val="center"/>
              <w:rPr>
                <w:rFonts w:ascii="Arial" w:hAnsi="Arial" w:cs="Arial"/>
                <w:sz w:val="20"/>
                <w:szCs w:val="20"/>
              </w:rPr>
            </w:pPr>
            <w:r>
              <w:rPr>
                <w:rFonts w:ascii="Arial" w:hAnsi="Arial" w:cs="Arial"/>
                <w:sz w:val="20"/>
                <w:szCs w:val="20"/>
              </w:rPr>
              <w:t>104</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F790362" w14:textId="231CE90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20Litres (Dispenser PPT container) without container</w:t>
            </w:r>
          </w:p>
        </w:tc>
        <w:tc>
          <w:tcPr>
            <w:tcW w:w="1119" w:type="dxa"/>
            <w:gridSpan w:val="2"/>
            <w:tcBorders>
              <w:top w:val="nil"/>
              <w:left w:val="nil"/>
              <w:bottom w:val="single" w:sz="4" w:space="0" w:color="000000"/>
              <w:right w:val="single" w:sz="4" w:space="0" w:color="000000"/>
            </w:tcBorders>
            <w:shd w:val="clear" w:color="auto" w:fill="auto"/>
            <w:vAlign w:val="bottom"/>
          </w:tcPr>
          <w:p w14:paraId="1083AF0E" w14:textId="76CC23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20Litre Jerrycan</w:t>
            </w:r>
          </w:p>
        </w:tc>
        <w:tc>
          <w:tcPr>
            <w:tcW w:w="854" w:type="dxa"/>
            <w:tcBorders>
              <w:top w:val="nil"/>
              <w:left w:val="nil"/>
              <w:bottom w:val="single" w:sz="4" w:space="0" w:color="auto"/>
              <w:right w:val="single" w:sz="4" w:space="0" w:color="auto"/>
            </w:tcBorders>
            <w:shd w:val="clear" w:color="auto" w:fill="auto"/>
            <w:noWrap/>
            <w:vAlign w:val="bottom"/>
          </w:tcPr>
          <w:p w14:paraId="26DF730B" w14:textId="77777777" w:rsidR="00CB1D53" w:rsidRPr="004E3062" w:rsidRDefault="00CB1D53" w:rsidP="00CB1D53">
            <w:pPr>
              <w:jc w:val="left"/>
              <w:rPr>
                <w:rFonts w:ascii="Arial" w:hAnsi="Arial" w:cs="Arial"/>
              </w:rPr>
            </w:pPr>
            <w:r>
              <w:rPr>
                <w:rFonts w:ascii="Arial" w:hAnsi="Arial" w:cs="Arial"/>
              </w:rPr>
              <w:t xml:space="preserve">1 </w:t>
            </w:r>
          </w:p>
        </w:tc>
        <w:tc>
          <w:tcPr>
            <w:tcW w:w="3106" w:type="dxa"/>
            <w:tcBorders>
              <w:top w:val="nil"/>
              <w:left w:val="nil"/>
              <w:bottom w:val="single" w:sz="4" w:space="0" w:color="auto"/>
              <w:right w:val="single" w:sz="4" w:space="0" w:color="auto"/>
            </w:tcBorders>
            <w:shd w:val="clear" w:color="auto" w:fill="auto"/>
            <w:vAlign w:val="bottom"/>
          </w:tcPr>
          <w:p w14:paraId="654D475C" w14:textId="77777777" w:rsidR="00CB1D53" w:rsidRPr="004E3062" w:rsidRDefault="00CB1D53" w:rsidP="00CB1D53">
            <w:pPr>
              <w:jc w:val="left"/>
              <w:rPr>
                <w:rFonts w:ascii="Arial" w:hAnsi="Arial" w:cs="Arial"/>
              </w:rPr>
            </w:pPr>
          </w:p>
        </w:tc>
      </w:tr>
      <w:tr w:rsidR="00CB1D53" w:rsidRPr="00D87C73" w14:paraId="43E2D15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8640E21" w14:textId="4E234098" w:rsidR="00CB1D53" w:rsidRPr="004E3062" w:rsidRDefault="0079312E" w:rsidP="00CB1D53">
            <w:pPr>
              <w:jc w:val="center"/>
              <w:rPr>
                <w:rFonts w:ascii="Arial" w:hAnsi="Arial" w:cs="Arial"/>
                <w:sz w:val="20"/>
                <w:szCs w:val="20"/>
              </w:rPr>
            </w:pPr>
            <w:r>
              <w:rPr>
                <w:rFonts w:ascii="Arial" w:hAnsi="Arial" w:cs="Arial"/>
                <w:sz w:val="20"/>
                <w:szCs w:val="20"/>
              </w:rPr>
              <w:t>105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17EFF33" w14:textId="4F746E7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0112110" w14:textId="0B6637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5C2E6556"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F27E43" w14:textId="77777777" w:rsidR="00CB1D53" w:rsidRPr="004E3062" w:rsidRDefault="00CB1D53" w:rsidP="00CB1D53">
            <w:pPr>
              <w:jc w:val="left"/>
              <w:rPr>
                <w:rFonts w:ascii="Arial" w:hAnsi="Arial" w:cs="Arial"/>
              </w:rPr>
            </w:pPr>
          </w:p>
        </w:tc>
      </w:tr>
      <w:tr w:rsidR="00CB1D53" w:rsidRPr="00D87C73" w14:paraId="13EABDD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F86D4E5" w14:textId="04D501F7" w:rsidR="00CB1D53" w:rsidRPr="004E3062" w:rsidRDefault="0079312E" w:rsidP="00CB1D53">
            <w:pPr>
              <w:jc w:val="center"/>
              <w:rPr>
                <w:rFonts w:ascii="Arial" w:hAnsi="Arial" w:cs="Arial"/>
                <w:sz w:val="20"/>
                <w:szCs w:val="20"/>
              </w:rPr>
            </w:pPr>
            <w:r>
              <w:rPr>
                <w:rFonts w:ascii="Arial" w:hAnsi="Arial" w:cs="Arial"/>
                <w:sz w:val="20"/>
                <w:szCs w:val="20"/>
              </w:rPr>
              <w:t>106</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22A2358D" w14:textId="57714B5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Pure Mineral water 650Ml PPT Bottle</w:t>
            </w:r>
          </w:p>
        </w:tc>
        <w:tc>
          <w:tcPr>
            <w:tcW w:w="1119" w:type="dxa"/>
            <w:gridSpan w:val="2"/>
            <w:tcBorders>
              <w:top w:val="nil"/>
              <w:left w:val="nil"/>
              <w:bottom w:val="single" w:sz="4" w:space="0" w:color="000000"/>
              <w:right w:val="single" w:sz="4" w:space="0" w:color="000000"/>
            </w:tcBorders>
            <w:shd w:val="clear" w:color="auto" w:fill="auto"/>
            <w:vAlign w:val="bottom"/>
          </w:tcPr>
          <w:p w14:paraId="43ED2C7A" w14:textId="13B6150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tcPr>
          <w:p w14:paraId="7CD01E61"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72A7C2D" w14:textId="77777777" w:rsidR="00CB1D53" w:rsidRPr="004E3062" w:rsidRDefault="00CB1D53" w:rsidP="00CB1D53">
            <w:pPr>
              <w:jc w:val="left"/>
              <w:rPr>
                <w:rFonts w:ascii="Arial" w:hAnsi="Arial" w:cs="Arial"/>
              </w:rPr>
            </w:pPr>
          </w:p>
        </w:tc>
      </w:tr>
      <w:tr w:rsidR="00CB1D53" w:rsidRPr="00D87C73" w14:paraId="1A59998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80AAE2" w14:textId="03B27912" w:rsidR="00CB1D53" w:rsidRPr="004E3062" w:rsidRDefault="0079312E" w:rsidP="00CB1D53">
            <w:pPr>
              <w:jc w:val="center"/>
              <w:rPr>
                <w:rFonts w:ascii="Arial" w:hAnsi="Arial" w:cs="Arial"/>
                <w:sz w:val="20"/>
                <w:szCs w:val="20"/>
              </w:rPr>
            </w:pPr>
            <w:r>
              <w:rPr>
                <w:rFonts w:ascii="Arial" w:hAnsi="Arial" w:cs="Arial"/>
                <w:sz w:val="20"/>
                <w:szCs w:val="20"/>
              </w:rPr>
              <w:t>107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285D2A" w14:textId="6C6A531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Red </w:t>
            </w:r>
            <w:proofErr w:type="spellStart"/>
            <w:r w:rsidRPr="00041EED">
              <w:rPr>
                <w:rFonts w:ascii="Arial" w:hAnsi="Arial" w:cs="Arial"/>
                <w:color w:val="000000"/>
                <w:sz w:val="20"/>
                <w:szCs w:val="20"/>
              </w:rPr>
              <w:t>Chilli</w:t>
            </w:r>
            <w:proofErr w:type="spellEnd"/>
            <w:r w:rsidRPr="00041EED">
              <w:rPr>
                <w:rFonts w:ascii="Arial" w:hAnsi="Arial" w:cs="Arial"/>
                <w:color w:val="000000"/>
                <w:sz w:val="20"/>
                <w:szCs w:val="20"/>
              </w:rPr>
              <w:t xml:space="preserve"> -hot fresh 20ml</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58B15E3" w14:textId="193276A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3D3623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F6C5730" w14:textId="77777777" w:rsidR="00CB1D53" w:rsidRPr="004E3062" w:rsidRDefault="00CB1D53" w:rsidP="00CB1D53">
            <w:pPr>
              <w:jc w:val="left"/>
              <w:rPr>
                <w:rFonts w:ascii="Arial" w:hAnsi="Arial" w:cs="Arial"/>
              </w:rPr>
            </w:pPr>
          </w:p>
        </w:tc>
      </w:tr>
      <w:tr w:rsidR="00E41EC9" w:rsidRPr="00D87C73" w14:paraId="4818061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C788831" w14:textId="2EDDFCE4" w:rsidR="00E41EC9" w:rsidRDefault="0079312E" w:rsidP="00CB1D53">
            <w:pPr>
              <w:rPr>
                <w:rFonts w:ascii="Arial" w:hAnsi="Arial" w:cs="Arial"/>
                <w:sz w:val="20"/>
                <w:szCs w:val="20"/>
              </w:rPr>
            </w:pPr>
            <w:r>
              <w:rPr>
                <w:rFonts w:ascii="Arial" w:hAnsi="Arial" w:cs="Arial"/>
                <w:sz w:val="20"/>
                <w:szCs w:val="20"/>
              </w:rPr>
              <w:t>108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70D8748" w14:textId="5770A1D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Rice </w:t>
            </w:r>
            <w:r w:rsidR="00997DA9">
              <w:rPr>
                <w:rFonts w:ascii="Arial" w:hAnsi="Arial" w:cs="Arial"/>
                <w:color w:val="000000"/>
                <w:sz w:val="20"/>
                <w:szCs w:val="20"/>
              </w:rPr>
              <w:t xml:space="preserve">Basmati 5kg </w:t>
            </w:r>
          </w:p>
        </w:tc>
        <w:tc>
          <w:tcPr>
            <w:tcW w:w="1119" w:type="dxa"/>
            <w:gridSpan w:val="2"/>
            <w:tcBorders>
              <w:top w:val="nil"/>
              <w:left w:val="nil"/>
              <w:bottom w:val="single" w:sz="4" w:space="0" w:color="000000"/>
              <w:right w:val="single" w:sz="4" w:space="0" w:color="000000"/>
            </w:tcBorders>
            <w:shd w:val="clear" w:color="auto" w:fill="auto"/>
            <w:vAlign w:val="bottom"/>
          </w:tcPr>
          <w:p w14:paraId="5D0BB9EF" w14:textId="36ED037A" w:rsidR="00E41EC9" w:rsidRPr="00041EED" w:rsidRDefault="00997DA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5E8EB81" w14:textId="12F21B83" w:rsidR="00E41EC9" w:rsidRPr="004E3062" w:rsidRDefault="00997DA9" w:rsidP="00CB1D53">
            <w:pPr>
              <w:jc w:val="left"/>
              <w:rPr>
                <w:rFonts w:ascii="Arial" w:hAnsi="Arial" w:cs="Arial"/>
              </w:rPr>
            </w:pPr>
            <w:r>
              <w:rPr>
                <w:rFonts w:ascii="Arial" w:hAnsi="Arial" w:cs="Arial"/>
              </w:rPr>
              <w:t xml:space="preserve"> 1 </w:t>
            </w:r>
          </w:p>
        </w:tc>
        <w:tc>
          <w:tcPr>
            <w:tcW w:w="3106" w:type="dxa"/>
            <w:tcBorders>
              <w:top w:val="nil"/>
              <w:left w:val="nil"/>
              <w:bottom w:val="single" w:sz="4" w:space="0" w:color="auto"/>
              <w:right w:val="single" w:sz="4" w:space="0" w:color="auto"/>
            </w:tcBorders>
            <w:shd w:val="clear" w:color="auto" w:fill="auto"/>
            <w:vAlign w:val="bottom"/>
          </w:tcPr>
          <w:p w14:paraId="739F79FE" w14:textId="77777777" w:rsidR="00E41EC9" w:rsidRPr="004E3062" w:rsidRDefault="00E41EC9" w:rsidP="00CB1D53">
            <w:pPr>
              <w:jc w:val="left"/>
              <w:rPr>
                <w:rFonts w:ascii="Arial" w:hAnsi="Arial" w:cs="Arial"/>
              </w:rPr>
            </w:pPr>
          </w:p>
        </w:tc>
      </w:tr>
      <w:tr w:rsidR="00CB1D53" w:rsidRPr="00D87C73" w14:paraId="425C15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A641972" w14:textId="094011E6" w:rsidR="00CB1D53" w:rsidRPr="004E3062" w:rsidRDefault="0079312E" w:rsidP="00CB1D53">
            <w:pPr>
              <w:rPr>
                <w:rFonts w:ascii="Arial" w:hAnsi="Arial" w:cs="Arial"/>
                <w:sz w:val="20"/>
                <w:szCs w:val="20"/>
              </w:rPr>
            </w:pPr>
            <w:r>
              <w:rPr>
                <w:rFonts w:ascii="Arial" w:hAnsi="Arial" w:cs="Arial"/>
                <w:sz w:val="20"/>
                <w:szCs w:val="20"/>
              </w:rPr>
              <w:t>109</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6D313434" w14:textId="45A259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Room Spray- elegant - Air </w:t>
            </w:r>
            <w:r w:rsidR="006E4A46" w:rsidRPr="00041EED">
              <w:rPr>
                <w:rFonts w:ascii="Arial" w:hAnsi="Arial" w:cs="Arial"/>
                <w:color w:val="000000"/>
                <w:sz w:val="20"/>
                <w:szCs w:val="20"/>
              </w:rPr>
              <w:t>freshener</w:t>
            </w:r>
            <w:r w:rsidRPr="00041EED">
              <w:rPr>
                <w:rFonts w:ascii="Arial" w:hAnsi="Arial" w:cs="Arial"/>
                <w:color w:val="000000"/>
                <w:sz w:val="20"/>
                <w:szCs w:val="20"/>
              </w:rPr>
              <w:t xml:space="preserve"> </w:t>
            </w:r>
            <w:r w:rsidR="006E4A46" w:rsidRPr="00041EED">
              <w:rPr>
                <w:rFonts w:ascii="Arial" w:hAnsi="Arial" w:cs="Arial"/>
                <w:color w:val="000000"/>
                <w:sz w:val="20"/>
                <w:szCs w:val="20"/>
              </w:rPr>
              <w:t>different</w:t>
            </w:r>
            <w:r w:rsidRPr="00041EED">
              <w:rPr>
                <w:rFonts w:ascii="Arial" w:hAnsi="Arial" w:cs="Arial"/>
                <w:color w:val="000000"/>
                <w:sz w:val="20"/>
                <w:szCs w:val="20"/>
              </w:rPr>
              <w:t xml:space="preserve"> fragrance</w:t>
            </w:r>
          </w:p>
        </w:tc>
        <w:tc>
          <w:tcPr>
            <w:tcW w:w="1119" w:type="dxa"/>
            <w:gridSpan w:val="2"/>
            <w:tcBorders>
              <w:top w:val="nil"/>
              <w:left w:val="nil"/>
              <w:bottom w:val="single" w:sz="4" w:space="0" w:color="000000"/>
              <w:right w:val="single" w:sz="4" w:space="0" w:color="000000"/>
            </w:tcBorders>
            <w:shd w:val="clear" w:color="auto" w:fill="auto"/>
            <w:vAlign w:val="bottom"/>
          </w:tcPr>
          <w:p w14:paraId="13ACB098" w14:textId="3FFF067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Bottle</w:t>
            </w:r>
          </w:p>
        </w:tc>
        <w:tc>
          <w:tcPr>
            <w:tcW w:w="854" w:type="dxa"/>
            <w:tcBorders>
              <w:top w:val="nil"/>
              <w:left w:val="nil"/>
              <w:bottom w:val="single" w:sz="4" w:space="0" w:color="auto"/>
              <w:right w:val="single" w:sz="4" w:space="0" w:color="auto"/>
            </w:tcBorders>
            <w:shd w:val="clear" w:color="auto" w:fill="auto"/>
            <w:noWrap/>
            <w:vAlign w:val="bottom"/>
          </w:tcPr>
          <w:p w14:paraId="62FF7AE1"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E19E466" w14:textId="77777777" w:rsidR="00CB1D53" w:rsidRPr="004E3062" w:rsidRDefault="00CB1D53" w:rsidP="00CB1D53">
            <w:pPr>
              <w:jc w:val="left"/>
              <w:rPr>
                <w:rFonts w:ascii="Arial" w:hAnsi="Arial" w:cs="Arial"/>
              </w:rPr>
            </w:pPr>
          </w:p>
        </w:tc>
      </w:tr>
      <w:tr w:rsidR="00CB1D53" w:rsidRPr="00D87C73" w14:paraId="2F5D359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19F0CF3" w14:textId="3B7A74EF" w:rsidR="00CB1D53" w:rsidRPr="004E3062" w:rsidRDefault="0079312E" w:rsidP="00CB1D53">
            <w:pPr>
              <w:jc w:val="center"/>
              <w:rPr>
                <w:rFonts w:ascii="Arial" w:hAnsi="Arial" w:cs="Arial"/>
                <w:sz w:val="20"/>
                <w:szCs w:val="20"/>
              </w:rPr>
            </w:pPr>
            <w:r>
              <w:rPr>
                <w:rFonts w:ascii="Arial" w:hAnsi="Arial" w:cs="Arial"/>
                <w:sz w:val="20"/>
                <w:szCs w:val="20"/>
              </w:rPr>
              <w:t>110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DC09F98" w14:textId="005B47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Saucers and </w:t>
            </w:r>
            <w:r w:rsidR="006E4A46" w:rsidRPr="00041EED">
              <w:rPr>
                <w:rFonts w:ascii="Arial" w:hAnsi="Arial" w:cs="Arial"/>
                <w:color w:val="000000"/>
                <w:sz w:val="20"/>
                <w:szCs w:val="20"/>
              </w:rPr>
              <w:t>Teacups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1B7517A" w14:textId="5C8931F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00BD853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1AB9AC5" w14:textId="77777777" w:rsidR="00CB1D53" w:rsidRPr="004E3062" w:rsidRDefault="00CB1D53" w:rsidP="00CB1D53">
            <w:pPr>
              <w:jc w:val="left"/>
              <w:rPr>
                <w:rFonts w:ascii="Arial" w:hAnsi="Arial" w:cs="Arial"/>
              </w:rPr>
            </w:pPr>
          </w:p>
        </w:tc>
      </w:tr>
      <w:tr w:rsidR="00E41EC9" w:rsidRPr="00D87C73" w14:paraId="5AF9FD5D"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461263C" w14:textId="1ACD6634" w:rsidR="00E41EC9" w:rsidRDefault="0079312E" w:rsidP="00CB1D53">
            <w:pPr>
              <w:jc w:val="center"/>
              <w:rPr>
                <w:rFonts w:ascii="Arial" w:hAnsi="Arial" w:cs="Arial"/>
                <w:sz w:val="20"/>
                <w:szCs w:val="20"/>
              </w:rPr>
            </w:pPr>
            <w:r>
              <w:rPr>
                <w:rFonts w:ascii="Arial" w:hAnsi="Arial" w:cs="Arial"/>
                <w:sz w:val="20"/>
                <w:szCs w:val="20"/>
              </w:rPr>
              <w:t>111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7E04A795" w14:textId="6E15B0B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Salt 1Kg </w:t>
            </w:r>
          </w:p>
        </w:tc>
        <w:tc>
          <w:tcPr>
            <w:tcW w:w="1119" w:type="dxa"/>
            <w:gridSpan w:val="2"/>
            <w:tcBorders>
              <w:top w:val="nil"/>
              <w:left w:val="nil"/>
              <w:bottom w:val="single" w:sz="4" w:space="0" w:color="000000"/>
              <w:right w:val="single" w:sz="4" w:space="0" w:color="000000"/>
            </w:tcBorders>
            <w:shd w:val="clear" w:color="auto" w:fill="auto"/>
            <w:vAlign w:val="bottom"/>
          </w:tcPr>
          <w:p w14:paraId="139DEC87" w14:textId="2B14BC3D" w:rsidR="00E41EC9" w:rsidRPr="00041EED" w:rsidRDefault="00E41EC9" w:rsidP="00CB1D53">
            <w:pPr>
              <w:jc w:val="left"/>
              <w:rPr>
                <w:rFonts w:ascii="Arial" w:hAnsi="Arial" w:cs="Arial"/>
                <w:color w:val="000000"/>
                <w:sz w:val="20"/>
                <w:szCs w:val="20"/>
              </w:rPr>
            </w:pPr>
            <w:r>
              <w:rPr>
                <w:rFonts w:ascii="Arial" w:hAnsi="Arial" w:cs="Arial"/>
                <w:color w:val="000000"/>
                <w:sz w:val="20"/>
                <w:szCs w:val="20"/>
              </w:rPr>
              <w:t xml:space="preserve">Pkt </w:t>
            </w:r>
          </w:p>
        </w:tc>
        <w:tc>
          <w:tcPr>
            <w:tcW w:w="854" w:type="dxa"/>
            <w:tcBorders>
              <w:top w:val="nil"/>
              <w:left w:val="nil"/>
              <w:bottom w:val="single" w:sz="4" w:space="0" w:color="auto"/>
              <w:right w:val="single" w:sz="4" w:space="0" w:color="auto"/>
            </w:tcBorders>
            <w:shd w:val="clear" w:color="auto" w:fill="auto"/>
            <w:noWrap/>
            <w:vAlign w:val="bottom"/>
          </w:tcPr>
          <w:p w14:paraId="2C87B203" w14:textId="34B3ED1B" w:rsidR="00E41EC9" w:rsidRPr="004E3062" w:rsidRDefault="00E41EC9"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CC4F50E" w14:textId="77777777" w:rsidR="00E41EC9" w:rsidRPr="004E3062" w:rsidRDefault="00E41EC9" w:rsidP="00CB1D53">
            <w:pPr>
              <w:jc w:val="left"/>
              <w:rPr>
                <w:rFonts w:ascii="Arial" w:hAnsi="Arial" w:cs="Arial"/>
              </w:rPr>
            </w:pPr>
          </w:p>
        </w:tc>
      </w:tr>
      <w:tr w:rsidR="00CB1D53" w:rsidRPr="00D87C73" w14:paraId="2955A50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5DE6FEF" w14:textId="4C72C6EE" w:rsidR="00CB1D53" w:rsidRPr="004E3062" w:rsidRDefault="0079312E" w:rsidP="00CB1D53">
            <w:pPr>
              <w:jc w:val="center"/>
              <w:rPr>
                <w:rFonts w:ascii="Arial" w:hAnsi="Arial" w:cs="Arial"/>
                <w:sz w:val="20"/>
                <w:szCs w:val="20"/>
              </w:rPr>
            </w:pPr>
            <w:r>
              <w:rPr>
                <w:rFonts w:ascii="Arial" w:hAnsi="Arial" w:cs="Arial"/>
                <w:sz w:val="20"/>
                <w:szCs w:val="20"/>
              </w:rPr>
              <w:t>112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178EF3D" w14:textId="4B040AE4" w:rsidR="00CB1D53" w:rsidRPr="004E3062" w:rsidRDefault="00AE6418" w:rsidP="00CB1D53">
            <w:pPr>
              <w:jc w:val="left"/>
              <w:rPr>
                <w:rFonts w:ascii="Arial" w:hAnsi="Arial" w:cs="Arial"/>
                <w:sz w:val="20"/>
                <w:szCs w:val="20"/>
              </w:rPr>
            </w:pPr>
            <w:r w:rsidRPr="00041EED">
              <w:rPr>
                <w:rFonts w:ascii="Arial" w:hAnsi="Arial" w:cs="Arial"/>
                <w:color w:val="000000"/>
                <w:sz w:val="20"/>
                <w:szCs w:val="20"/>
              </w:rPr>
              <w:t>Serviettes</w:t>
            </w:r>
            <w:r w:rsidR="00CB1D53" w:rsidRPr="00041EED">
              <w:rPr>
                <w:rFonts w:ascii="Arial" w:hAnsi="Arial" w:cs="Arial"/>
                <w:color w:val="000000"/>
                <w:sz w:val="20"/>
                <w:szCs w:val="20"/>
              </w:rPr>
              <w:t>- sure super soft (100 by1)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77EDD52" w14:textId="7A5BC71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Pkts</w:t>
            </w:r>
          </w:p>
        </w:tc>
        <w:tc>
          <w:tcPr>
            <w:tcW w:w="854" w:type="dxa"/>
            <w:tcBorders>
              <w:top w:val="nil"/>
              <w:left w:val="nil"/>
              <w:bottom w:val="single" w:sz="4" w:space="0" w:color="auto"/>
              <w:right w:val="single" w:sz="4" w:space="0" w:color="auto"/>
            </w:tcBorders>
            <w:shd w:val="clear" w:color="auto" w:fill="auto"/>
            <w:noWrap/>
            <w:vAlign w:val="bottom"/>
            <w:hideMark/>
          </w:tcPr>
          <w:p w14:paraId="58FD995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F140F5" w14:textId="77777777" w:rsidR="00CB1D53" w:rsidRPr="004E3062" w:rsidRDefault="00CB1D53" w:rsidP="00CB1D53">
            <w:pPr>
              <w:jc w:val="left"/>
              <w:rPr>
                <w:rFonts w:ascii="Arial" w:hAnsi="Arial" w:cs="Arial"/>
              </w:rPr>
            </w:pPr>
          </w:p>
        </w:tc>
      </w:tr>
      <w:tr w:rsidR="00CB1D53" w:rsidRPr="00D87C73" w14:paraId="4CB0D2F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5A82BCC" w14:textId="43591E88" w:rsidR="00CB1D53" w:rsidRPr="004E3062" w:rsidRDefault="0079312E" w:rsidP="00CB1D53">
            <w:pPr>
              <w:jc w:val="center"/>
              <w:rPr>
                <w:rFonts w:ascii="Arial" w:hAnsi="Arial" w:cs="Arial"/>
                <w:sz w:val="20"/>
                <w:szCs w:val="20"/>
              </w:rPr>
            </w:pPr>
            <w:r>
              <w:rPr>
                <w:rFonts w:ascii="Arial" w:hAnsi="Arial" w:cs="Arial"/>
                <w:sz w:val="20"/>
                <w:szCs w:val="20"/>
              </w:rPr>
              <w:t>113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2FA5046E" w14:textId="60CA2213" w:rsidR="00CB1D53" w:rsidRPr="004E3062" w:rsidRDefault="00C77A9F" w:rsidP="00CB1D53">
            <w:pPr>
              <w:jc w:val="left"/>
              <w:rPr>
                <w:rFonts w:ascii="Arial" w:hAnsi="Arial" w:cs="Arial"/>
                <w:sz w:val="20"/>
                <w:szCs w:val="20"/>
              </w:rPr>
            </w:pPr>
            <w:r w:rsidRPr="00041EED">
              <w:rPr>
                <w:rFonts w:ascii="Arial" w:hAnsi="Arial" w:cs="Arial"/>
                <w:color w:val="000000"/>
                <w:sz w:val="20"/>
                <w:szCs w:val="20"/>
              </w:rPr>
              <w:t>Scrubbing</w:t>
            </w:r>
            <w:r w:rsidR="00CB1D53" w:rsidRPr="00041EED">
              <w:rPr>
                <w:rFonts w:ascii="Arial" w:hAnsi="Arial" w:cs="Arial"/>
                <w:color w:val="000000"/>
                <w:sz w:val="20"/>
                <w:szCs w:val="20"/>
              </w:rPr>
              <w:t xml:space="preserve"> Brushes- with long handle and hard bristles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8A7C933" w14:textId="05D7D76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7DE902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04E08B6" w14:textId="77777777" w:rsidR="00CB1D53" w:rsidRPr="004E3062" w:rsidRDefault="00CB1D53" w:rsidP="00CB1D53">
            <w:pPr>
              <w:jc w:val="left"/>
              <w:rPr>
                <w:rFonts w:ascii="Arial" w:hAnsi="Arial" w:cs="Arial"/>
              </w:rPr>
            </w:pPr>
          </w:p>
        </w:tc>
      </w:tr>
      <w:tr w:rsidR="00CB1D53" w:rsidRPr="00D87C73" w14:paraId="5A7622B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69ACF1D" w14:textId="03E4B850" w:rsidR="00CB1D53" w:rsidRPr="004E3062" w:rsidRDefault="0079312E" w:rsidP="00CB1D53">
            <w:pPr>
              <w:jc w:val="center"/>
              <w:rPr>
                <w:rFonts w:ascii="Arial" w:hAnsi="Arial" w:cs="Arial"/>
                <w:sz w:val="20"/>
                <w:szCs w:val="20"/>
              </w:rPr>
            </w:pPr>
            <w:r>
              <w:rPr>
                <w:rFonts w:ascii="Arial" w:hAnsi="Arial" w:cs="Arial"/>
                <w:sz w:val="20"/>
                <w:szCs w:val="20"/>
              </w:rPr>
              <w:t>114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C084AEC" w14:textId="48C12E5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Scrubs with sponge -</w:t>
            </w:r>
            <w:proofErr w:type="spellStart"/>
            <w:r w:rsidR="006E4A46" w:rsidRPr="00041EED">
              <w:rPr>
                <w:rFonts w:ascii="Arial" w:hAnsi="Arial" w:cs="Arial"/>
                <w:color w:val="000000"/>
                <w:sz w:val="20"/>
                <w:szCs w:val="20"/>
              </w:rPr>
              <w:t>Mr</w:t>
            </w:r>
            <w:proofErr w:type="spellEnd"/>
            <w:r w:rsidRPr="00041EED">
              <w:rPr>
                <w:rFonts w:ascii="Arial" w:hAnsi="Arial" w:cs="Arial"/>
                <w:color w:val="000000"/>
                <w:sz w:val="20"/>
                <w:szCs w:val="20"/>
              </w:rPr>
              <w:t xml:space="preserve"> green (4''*1'')</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52F3334" w14:textId="501AD5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ECC01E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3727EC6" w14:textId="77777777" w:rsidR="00CB1D53" w:rsidRPr="004E3062" w:rsidRDefault="00CB1D53" w:rsidP="00CB1D53">
            <w:pPr>
              <w:jc w:val="left"/>
              <w:rPr>
                <w:rFonts w:ascii="Arial" w:hAnsi="Arial" w:cs="Arial"/>
              </w:rPr>
            </w:pPr>
          </w:p>
        </w:tc>
      </w:tr>
      <w:tr w:rsidR="00CB1D53" w:rsidRPr="00D87C73" w14:paraId="1831B76E"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11E5D1D" w14:textId="0F9DB60F" w:rsidR="00CB1D53" w:rsidRPr="004E3062" w:rsidRDefault="0079312E" w:rsidP="00CB1D53">
            <w:pPr>
              <w:jc w:val="center"/>
              <w:rPr>
                <w:rFonts w:ascii="Arial" w:hAnsi="Arial" w:cs="Arial"/>
                <w:sz w:val="20"/>
                <w:szCs w:val="20"/>
              </w:rPr>
            </w:pPr>
            <w:r>
              <w:rPr>
                <w:rFonts w:ascii="Arial" w:hAnsi="Arial" w:cs="Arial"/>
                <w:sz w:val="20"/>
                <w:szCs w:val="20"/>
              </w:rPr>
              <w:t>115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4E6CF78" w14:textId="361C768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xml:space="preserve">Scrubs without Sponge- </w:t>
            </w:r>
            <w:proofErr w:type="spellStart"/>
            <w:r w:rsidR="006E4A46" w:rsidRPr="00041EED">
              <w:rPr>
                <w:rFonts w:ascii="Arial" w:hAnsi="Arial" w:cs="Arial"/>
                <w:color w:val="000000"/>
                <w:sz w:val="20"/>
                <w:szCs w:val="20"/>
              </w:rPr>
              <w:t>Mr</w:t>
            </w:r>
            <w:proofErr w:type="spellEnd"/>
            <w:r w:rsidRPr="00041EED">
              <w:rPr>
                <w:rFonts w:ascii="Arial" w:hAnsi="Arial" w:cs="Arial"/>
                <w:color w:val="000000"/>
                <w:sz w:val="20"/>
                <w:szCs w:val="20"/>
              </w:rPr>
              <w:t xml:space="preserve"> green (150mm*90mm)</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B1EF56" w14:textId="03F448C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363772D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83C9BCD" w14:textId="77777777" w:rsidR="00CB1D53" w:rsidRPr="004E3062" w:rsidRDefault="00CB1D53" w:rsidP="00CB1D53">
            <w:pPr>
              <w:jc w:val="left"/>
              <w:rPr>
                <w:rFonts w:ascii="Arial" w:hAnsi="Arial" w:cs="Arial"/>
              </w:rPr>
            </w:pPr>
          </w:p>
        </w:tc>
      </w:tr>
      <w:tr w:rsidR="00CB1D53" w:rsidRPr="00D87C73" w14:paraId="1C0372B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656B407" w14:textId="709F8FFE" w:rsidR="00CB1D53" w:rsidRPr="004E3062" w:rsidRDefault="0079312E" w:rsidP="00CB1D53">
            <w:pPr>
              <w:jc w:val="center"/>
              <w:rPr>
                <w:rFonts w:ascii="Arial" w:hAnsi="Arial" w:cs="Arial"/>
                <w:sz w:val="20"/>
                <w:szCs w:val="20"/>
              </w:rPr>
            </w:pPr>
            <w:r>
              <w:rPr>
                <w:rFonts w:ascii="Arial" w:hAnsi="Arial" w:cs="Arial"/>
                <w:sz w:val="20"/>
                <w:szCs w:val="20"/>
              </w:rPr>
              <w:t>116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7454BCF" w14:textId="1740524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Plates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87A00D2" w14:textId="0EE6298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B7E29B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214335E" w14:textId="77777777" w:rsidR="00CB1D53" w:rsidRPr="004E3062" w:rsidRDefault="00CB1D53" w:rsidP="00CB1D53">
            <w:pPr>
              <w:jc w:val="left"/>
              <w:rPr>
                <w:rFonts w:ascii="Arial" w:hAnsi="Arial" w:cs="Arial"/>
              </w:rPr>
            </w:pPr>
          </w:p>
        </w:tc>
      </w:tr>
      <w:tr w:rsidR="00CB1D53" w:rsidRPr="00D87C73" w14:paraId="04F390E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B54C0F4" w14:textId="3D0F6CB9" w:rsidR="00CB1D53" w:rsidRPr="004E3062" w:rsidRDefault="0079312E" w:rsidP="00CB1D53">
            <w:pPr>
              <w:jc w:val="center"/>
              <w:rPr>
                <w:rFonts w:ascii="Arial" w:hAnsi="Arial" w:cs="Arial"/>
                <w:sz w:val="20"/>
                <w:szCs w:val="20"/>
              </w:rPr>
            </w:pPr>
            <w:r>
              <w:rPr>
                <w:rFonts w:ascii="Arial" w:hAnsi="Arial" w:cs="Arial"/>
                <w:sz w:val="20"/>
                <w:szCs w:val="20"/>
              </w:rPr>
              <w:t>117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9BD5AFC" w14:textId="3CA4445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Serving Trays - flat medium size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00584A38" w14:textId="73A7868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62403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EA96E27" w14:textId="77777777" w:rsidR="00CB1D53" w:rsidRPr="004E3062" w:rsidRDefault="00CB1D53" w:rsidP="00CB1D53">
            <w:pPr>
              <w:jc w:val="left"/>
              <w:rPr>
                <w:rFonts w:ascii="Arial" w:hAnsi="Arial" w:cs="Arial"/>
              </w:rPr>
            </w:pPr>
          </w:p>
        </w:tc>
      </w:tr>
      <w:tr w:rsidR="00CB1D53" w:rsidRPr="00D87C73" w14:paraId="6C32E104"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0BCE3C" w14:textId="7C2DEFFB" w:rsidR="00CB1D53" w:rsidRDefault="0079312E" w:rsidP="00CB1D53">
            <w:pPr>
              <w:jc w:val="center"/>
              <w:rPr>
                <w:rFonts w:ascii="Arial" w:hAnsi="Arial" w:cs="Arial"/>
                <w:sz w:val="20"/>
                <w:szCs w:val="20"/>
              </w:rPr>
            </w:pPr>
            <w:r>
              <w:rPr>
                <w:rFonts w:ascii="Arial" w:hAnsi="Arial" w:cs="Arial"/>
                <w:sz w:val="20"/>
                <w:szCs w:val="20"/>
              </w:rPr>
              <w:t>118</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2F38A1E" w14:textId="5399889E" w:rsidR="00CB1D53" w:rsidRDefault="00CB1D53" w:rsidP="00CB1D53">
            <w:pPr>
              <w:jc w:val="left"/>
              <w:rPr>
                <w:rFonts w:ascii="Arial" w:hAnsi="Arial" w:cs="Arial"/>
                <w:sz w:val="20"/>
                <w:szCs w:val="20"/>
              </w:rPr>
            </w:pPr>
            <w:r w:rsidRPr="00041EED">
              <w:rPr>
                <w:rFonts w:ascii="Arial" w:hAnsi="Arial" w:cs="Arial"/>
                <w:color w:val="000000"/>
                <w:sz w:val="20"/>
                <w:szCs w:val="20"/>
              </w:rPr>
              <w:t>Silver fish (</w:t>
            </w:r>
            <w:proofErr w:type="spellStart"/>
            <w:r w:rsidRPr="00041EED">
              <w:rPr>
                <w:rFonts w:ascii="Arial" w:hAnsi="Arial" w:cs="Arial"/>
                <w:color w:val="000000"/>
                <w:sz w:val="20"/>
                <w:szCs w:val="20"/>
              </w:rPr>
              <w:t>Mukhene</w:t>
            </w:r>
            <w:proofErr w:type="spellEnd"/>
            <w:r w:rsidRPr="00041EED">
              <w:rPr>
                <w:rFonts w:ascii="Arial" w:hAnsi="Arial" w:cs="Arial"/>
                <w:color w:val="000000"/>
                <w:sz w:val="20"/>
                <w:szCs w:val="20"/>
              </w:rPr>
              <w:t>) 1kg</w:t>
            </w:r>
          </w:p>
        </w:tc>
        <w:tc>
          <w:tcPr>
            <w:tcW w:w="1119" w:type="dxa"/>
            <w:gridSpan w:val="2"/>
            <w:tcBorders>
              <w:top w:val="nil"/>
              <w:left w:val="nil"/>
              <w:bottom w:val="single" w:sz="4" w:space="0" w:color="000000"/>
              <w:right w:val="single" w:sz="4" w:space="0" w:color="000000"/>
            </w:tcBorders>
            <w:shd w:val="clear" w:color="auto" w:fill="auto"/>
            <w:vAlign w:val="bottom"/>
          </w:tcPr>
          <w:p w14:paraId="6406952F" w14:textId="7A95204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1 Kg Pack</w:t>
            </w:r>
          </w:p>
        </w:tc>
        <w:tc>
          <w:tcPr>
            <w:tcW w:w="854" w:type="dxa"/>
            <w:tcBorders>
              <w:top w:val="nil"/>
              <w:left w:val="nil"/>
              <w:bottom w:val="single" w:sz="4" w:space="0" w:color="auto"/>
              <w:right w:val="single" w:sz="4" w:space="0" w:color="auto"/>
            </w:tcBorders>
            <w:shd w:val="clear" w:color="auto" w:fill="auto"/>
            <w:noWrap/>
            <w:vAlign w:val="bottom"/>
          </w:tcPr>
          <w:p w14:paraId="6B9628AD" w14:textId="77777777" w:rsidR="00CB1D53" w:rsidRPr="004E3062" w:rsidRDefault="00CB1D53" w:rsidP="00CB1D53">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AA377AB" w14:textId="77777777" w:rsidR="00CB1D53" w:rsidRPr="004E3062" w:rsidRDefault="00CB1D53" w:rsidP="00CB1D53">
            <w:pPr>
              <w:jc w:val="left"/>
              <w:rPr>
                <w:rFonts w:ascii="Arial" w:hAnsi="Arial" w:cs="Arial"/>
              </w:rPr>
            </w:pPr>
          </w:p>
        </w:tc>
      </w:tr>
      <w:tr w:rsidR="00CB1D53" w:rsidRPr="00D87C73" w14:paraId="0199599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6EF4711" w14:textId="4B1D95FE" w:rsidR="00CB1D53" w:rsidRPr="004E3062" w:rsidRDefault="0079312E" w:rsidP="00CB1D53">
            <w:pPr>
              <w:jc w:val="center"/>
              <w:rPr>
                <w:rFonts w:ascii="Arial" w:hAnsi="Arial" w:cs="Arial"/>
                <w:sz w:val="20"/>
                <w:szCs w:val="20"/>
              </w:rPr>
            </w:pPr>
            <w:r>
              <w:rPr>
                <w:rFonts w:ascii="Arial" w:hAnsi="Arial" w:cs="Arial"/>
                <w:sz w:val="20"/>
                <w:szCs w:val="20"/>
              </w:rPr>
              <w:t>119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48657AD" w14:textId="58A9453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Silver Fish (</w:t>
            </w:r>
            <w:proofErr w:type="spellStart"/>
            <w:r w:rsidRPr="00041EED">
              <w:rPr>
                <w:rFonts w:ascii="Arial" w:hAnsi="Arial" w:cs="Arial"/>
                <w:color w:val="000000"/>
                <w:sz w:val="20"/>
                <w:szCs w:val="20"/>
              </w:rPr>
              <w:t>Mukhene</w:t>
            </w:r>
            <w:proofErr w:type="spellEnd"/>
            <w:r w:rsidRPr="00041EED">
              <w:rPr>
                <w:rFonts w:ascii="Arial" w:hAnsi="Arial" w:cs="Arial"/>
                <w:color w:val="000000"/>
                <w:sz w:val="20"/>
                <w:szCs w:val="20"/>
              </w:rPr>
              <w:t>) 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0DE7578" w14:textId="59B2590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5 Kg pack</w:t>
            </w:r>
          </w:p>
        </w:tc>
        <w:tc>
          <w:tcPr>
            <w:tcW w:w="854" w:type="dxa"/>
            <w:tcBorders>
              <w:top w:val="nil"/>
              <w:left w:val="nil"/>
              <w:bottom w:val="single" w:sz="4" w:space="0" w:color="auto"/>
              <w:right w:val="single" w:sz="4" w:space="0" w:color="auto"/>
            </w:tcBorders>
            <w:shd w:val="clear" w:color="auto" w:fill="auto"/>
            <w:noWrap/>
            <w:vAlign w:val="bottom"/>
            <w:hideMark/>
          </w:tcPr>
          <w:p w14:paraId="314D4C78"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7D7B6331" w14:textId="77777777" w:rsidR="00CB1D53" w:rsidRPr="004E3062" w:rsidRDefault="00CB1D53" w:rsidP="00CB1D53">
            <w:pPr>
              <w:jc w:val="left"/>
              <w:rPr>
                <w:rFonts w:ascii="Arial" w:hAnsi="Arial" w:cs="Arial"/>
              </w:rPr>
            </w:pPr>
          </w:p>
        </w:tc>
      </w:tr>
      <w:tr w:rsidR="00CB1D53" w:rsidRPr="00D87C73" w14:paraId="701E0E3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30DF8CC" w14:textId="56E2C6D5" w:rsidR="00CB1D53" w:rsidRPr="004E3062" w:rsidRDefault="0079312E" w:rsidP="00CB1D53">
            <w:pPr>
              <w:jc w:val="center"/>
              <w:rPr>
                <w:rFonts w:ascii="Arial" w:hAnsi="Arial" w:cs="Arial"/>
                <w:sz w:val="20"/>
                <w:szCs w:val="20"/>
              </w:rPr>
            </w:pPr>
            <w:r>
              <w:rPr>
                <w:rFonts w:ascii="Arial" w:hAnsi="Arial" w:cs="Arial"/>
                <w:sz w:val="20"/>
                <w:szCs w:val="20"/>
              </w:rPr>
              <w:t>120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A0EA43E" w14:textId="1D3B557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300Ml Can</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EBFC6C0" w14:textId="199CDE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3E3880B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AE41C6" w14:textId="77777777" w:rsidR="00CB1D53" w:rsidRPr="004E3062" w:rsidRDefault="00CB1D53" w:rsidP="00CB1D53">
            <w:pPr>
              <w:jc w:val="left"/>
              <w:rPr>
                <w:rFonts w:ascii="Arial" w:hAnsi="Arial" w:cs="Arial"/>
              </w:rPr>
            </w:pPr>
          </w:p>
        </w:tc>
      </w:tr>
      <w:tr w:rsidR="00CB1D53" w:rsidRPr="00D87C73" w14:paraId="6B2AB308"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C1514AC" w14:textId="65F554DB" w:rsidR="00CB1D53" w:rsidRPr="004E3062" w:rsidRDefault="0079312E" w:rsidP="00CB1D53">
            <w:pPr>
              <w:jc w:val="center"/>
              <w:rPr>
                <w:rFonts w:ascii="Arial" w:hAnsi="Arial" w:cs="Arial"/>
                <w:sz w:val="20"/>
                <w:szCs w:val="20"/>
              </w:rPr>
            </w:pPr>
            <w:r>
              <w:rPr>
                <w:rFonts w:ascii="Arial" w:hAnsi="Arial" w:cs="Arial"/>
                <w:sz w:val="20"/>
                <w:szCs w:val="20"/>
              </w:rPr>
              <w:t>121</w:t>
            </w:r>
          </w:p>
        </w:tc>
        <w:tc>
          <w:tcPr>
            <w:tcW w:w="3503" w:type="dxa"/>
            <w:tcBorders>
              <w:top w:val="nil"/>
              <w:left w:val="single" w:sz="4" w:space="0" w:color="000000"/>
              <w:bottom w:val="single" w:sz="4" w:space="0" w:color="000000"/>
              <w:right w:val="single" w:sz="4" w:space="0" w:color="000000"/>
            </w:tcBorders>
            <w:shd w:val="clear" w:color="auto" w:fill="auto"/>
            <w:vAlign w:val="bottom"/>
          </w:tcPr>
          <w:p w14:paraId="5FC6F482" w14:textId="35A18DDC" w:rsidR="00CB1D53" w:rsidRDefault="00CB1D53" w:rsidP="00CB1D53">
            <w:pPr>
              <w:jc w:val="left"/>
              <w:rPr>
                <w:rFonts w:ascii="Arial" w:hAnsi="Arial" w:cs="Arial"/>
                <w:sz w:val="20"/>
                <w:szCs w:val="20"/>
              </w:rPr>
            </w:pPr>
            <w:r w:rsidRPr="00041EED">
              <w:rPr>
                <w:rFonts w:ascii="Arial" w:hAnsi="Arial" w:cs="Arial"/>
                <w:color w:val="000000"/>
                <w:sz w:val="20"/>
                <w:szCs w:val="20"/>
              </w:rPr>
              <w:t>Soda 300Ml glass bottle</w:t>
            </w:r>
          </w:p>
        </w:tc>
        <w:tc>
          <w:tcPr>
            <w:tcW w:w="1119" w:type="dxa"/>
            <w:gridSpan w:val="2"/>
            <w:tcBorders>
              <w:top w:val="nil"/>
              <w:left w:val="nil"/>
              <w:bottom w:val="single" w:sz="4" w:space="0" w:color="000000"/>
              <w:right w:val="single" w:sz="4" w:space="0" w:color="000000"/>
            </w:tcBorders>
            <w:shd w:val="clear" w:color="auto" w:fill="auto"/>
            <w:vAlign w:val="bottom"/>
          </w:tcPr>
          <w:p w14:paraId="6E9EF9E3" w14:textId="32039A0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Crate</w:t>
            </w:r>
          </w:p>
        </w:tc>
        <w:tc>
          <w:tcPr>
            <w:tcW w:w="854" w:type="dxa"/>
            <w:tcBorders>
              <w:top w:val="nil"/>
              <w:left w:val="nil"/>
              <w:bottom w:val="single" w:sz="4" w:space="0" w:color="auto"/>
              <w:right w:val="single" w:sz="4" w:space="0" w:color="auto"/>
            </w:tcBorders>
            <w:shd w:val="clear" w:color="auto" w:fill="auto"/>
            <w:noWrap/>
            <w:vAlign w:val="bottom"/>
          </w:tcPr>
          <w:p w14:paraId="63E5716C" w14:textId="77777777" w:rsidR="00CB1D53" w:rsidRPr="004E3062" w:rsidRDefault="00CB1D53" w:rsidP="00CB1D53">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743D3517" w14:textId="77777777" w:rsidR="00CB1D53" w:rsidRPr="004E3062" w:rsidRDefault="00CB1D53" w:rsidP="00CB1D53">
            <w:pPr>
              <w:jc w:val="left"/>
              <w:rPr>
                <w:rFonts w:ascii="Arial" w:hAnsi="Arial" w:cs="Arial"/>
              </w:rPr>
            </w:pPr>
          </w:p>
        </w:tc>
      </w:tr>
      <w:tr w:rsidR="00CB1D53" w:rsidRPr="00D87C73" w14:paraId="3B3D5780"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0232786" w14:textId="7BF5EC0B" w:rsidR="00CB1D53" w:rsidRPr="004E3062" w:rsidRDefault="0079312E" w:rsidP="00CB1D53">
            <w:pPr>
              <w:jc w:val="center"/>
              <w:rPr>
                <w:rFonts w:ascii="Arial" w:hAnsi="Arial" w:cs="Arial"/>
                <w:sz w:val="20"/>
                <w:szCs w:val="20"/>
              </w:rPr>
            </w:pPr>
            <w:r>
              <w:rPr>
                <w:rFonts w:ascii="Arial" w:hAnsi="Arial" w:cs="Arial"/>
                <w:sz w:val="20"/>
                <w:szCs w:val="20"/>
              </w:rPr>
              <w:t>122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FB035FE" w14:textId="59308A4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Soda 500Ml PPT bottle</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1423D8" w14:textId="463E8A1E"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Carton</w:t>
            </w:r>
          </w:p>
        </w:tc>
        <w:tc>
          <w:tcPr>
            <w:tcW w:w="854" w:type="dxa"/>
            <w:tcBorders>
              <w:top w:val="nil"/>
              <w:left w:val="nil"/>
              <w:bottom w:val="single" w:sz="4" w:space="0" w:color="auto"/>
              <w:right w:val="single" w:sz="4" w:space="0" w:color="auto"/>
            </w:tcBorders>
            <w:shd w:val="clear" w:color="auto" w:fill="auto"/>
            <w:noWrap/>
            <w:vAlign w:val="bottom"/>
            <w:hideMark/>
          </w:tcPr>
          <w:p w14:paraId="2DAFF5C1"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273B040" w14:textId="77777777" w:rsidR="00CB1D53" w:rsidRPr="004E3062" w:rsidRDefault="00CB1D53" w:rsidP="00CB1D53">
            <w:pPr>
              <w:jc w:val="left"/>
              <w:rPr>
                <w:rFonts w:ascii="Arial" w:hAnsi="Arial" w:cs="Arial"/>
              </w:rPr>
            </w:pPr>
          </w:p>
        </w:tc>
      </w:tr>
      <w:tr w:rsidR="00CB1D53" w:rsidRPr="00D87C73" w14:paraId="0E471FB9"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B529195" w14:textId="7C802F72" w:rsidR="00CB1D53" w:rsidRPr="004E3062" w:rsidRDefault="0079312E" w:rsidP="00CB1D53">
            <w:pPr>
              <w:jc w:val="center"/>
              <w:rPr>
                <w:rFonts w:ascii="Arial" w:hAnsi="Arial" w:cs="Arial"/>
                <w:sz w:val="20"/>
                <w:szCs w:val="20"/>
              </w:rPr>
            </w:pPr>
            <w:r>
              <w:rPr>
                <w:rFonts w:ascii="Arial" w:hAnsi="Arial" w:cs="Arial"/>
                <w:sz w:val="20"/>
                <w:szCs w:val="20"/>
              </w:rPr>
              <w:t>123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9A7D0ED" w14:textId="23BABAC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double sided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6606FF18" w14:textId="4E3D226A"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 </w:t>
            </w:r>
          </w:p>
        </w:tc>
        <w:tc>
          <w:tcPr>
            <w:tcW w:w="854" w:type="dxa"/>
            <w:tcBorders>
              <w:top w:val="nil"/>
              <w:left w:val="nil"/>
              <w:bottom w:val="single" w:sz="4" w:space="0" w:color="auto"/>
              <w:right w:val="single" w:sz="4" w:space="0" w:color="auto"/>
            </w:tcBorders>
            <w:shd w:val="clear" w:color="auto" w:fill="auto"/>
            <w:noWrap/>
            <w:vAlign w:val="bottom"/>
            <w:hideMark/>
          </w:tcPr>
          <w:p w14:paraId="3575243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9FC4745" w14:textId="77777777" w:rsidR="00CB1D53" w:rsidRPr="004E3062" w:rsidRDefault="00CB1D53" w:rsidP="00CB1D53">
            <w:pPr>
              <w:jc w:val="left"/>
              <w:rPr>
                <w:rFonts w:ascii="Arial" w:hAnsi="Arial" w:cs="Arial"/>
              </w:rPr>
            </w:pPr>
          </w:p>
        </w:tc>
      </w:tr>
      <w:tr w:rsidR="00CB1D53" w:rsidRPr="00D87C73" w14:paraId="4DB4EBBB"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998C722" w14:textId="795E92C2" w:rsidR="00CB1D53" w:rsidRPr="004E3062" w:rsidRDefault="0079312E" w:rsidP="00CB1D53">
            <w:pPr>
              <w:jc w:val="center"/>
              <w:rPr>
                <w:rFonts w:ascii="Arial" w:hAnsi="Arial" w:cs="Arial"/>
                <w:sz w:val="20"/>
                <w:szCs w:val="20"/>
              </w:rPr>
            </w:pPr>
            <w:r>
              <w:rPr>
                <w:rFonts w:ascii="Arial" w:hAnsi="Arial" w:cs="Arial"/>
                <w:sz w:val="20"/>
                <w:szCs w:val="20"/>
              </w:rPr>
              <w:t>124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51C55C4" w14:textId="76D3030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Squeezer with handle for cleaning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B13280E" w14:textId="291B8885"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8F4717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4B27812" w14:textId="77777777" w:rsidR="00CB1D53" w:rsidRPr="004E3062" w:rsidRDefault="00CB1D53" w:rsidP="00CB1D53">
            <w:pPr>
              <w:jc w:val="left"/>
              <w:rPr>
                <w:rFonts w:ascii="Arial" w:hAnsi="Arial" w:cs="Arial"/>
              </w:rPr>
            </w:pPr>
          </w:p>
        </w:tc>
      </w:tr>
      <w:tr w:rsidR="00CB1D53" w:rsidRPr="00D87C73" w14:paraId="292FF0F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30C450AF" w14:textId="5580262D" w:rsidR="00CB1D53" w:rsidRPr="004E3062" w:rsidRDefault="0079312E" w:rsidP="00CB1D53">
            <w:pPr>
              <w:jc w:val="center"/>
              <w:rPr>
                <w:rFonts w:ascii="Arial" w:hAnsi="Arial" w:cs="Arial"/>
                <w:sz w:val="20"/>
                <w:szCs w:val="20"/>
              </w:rPr>
            </w:pPr>
            <w:r>
              <w:rPr>
                <w:rFonts w:ascii="Arial" w:hAnsi="Arial" w:cs="Arial"/>
                <w:sz w:val="20"/>
                <w:szCs w:val="20"/>
              </w:rPr>
              <w:t>125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65804B1" w14:textId="7369E02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B8E034" w14:textId="62CBA19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347E05EE"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1B64989" w14:textId="77777777" w:rsidR="00CB1D53" w:rsidRPr="004E3062" w:rsidRDefault="00CB1D53" w:rsidP="00CB1D53">
            <w:pPr>
              <w:jc w:val="left"/>
              <w:rPr>
                <w:rFonts w:ascii="Arial" w:hAnsi="Arial" w:cs="Arial"/>
              </w:rPr>
            </w:pPr>
          </w:p>
        </w:tc>
      </w:tr>
      <w:tr w:rsidR="00CB1D53" w:rsidRPr="00D87C73" w14:paraId="151AE2CC"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F3B6E80" w14:textId="1C56159A" w:rsidR="00CB1D53" w:rsidRPr="004E3062" w:rsidRDefault="0079312E" w:rsidP="00CB1D53">
            <w:pPr>
              <w:jc w:val="center"/>
              <w:rPr>
                <w:rFonts w:ascii="Arial" w:hAnsi="Arial" w:cs="Arial"/>
                <w:sz w:val="20"/>
                <w:szCs w:val="20"/>
              </w:rPr>
            </w:pPr>
            <w:r>
              <w:rPr>
                <w:rFonts w:ascii="Arial" w:hAnsi="Arial" w:cs="Arial"/>
                <w:sz w:val="20"/>
                <w:szCs w:val="20"/>
              </w:rPr>
              <w:t>126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60ADE46" w14:textId="2F91129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39FDD8A1" w14:textId="23719812"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5A6C70FA"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D371485" w14:textId="77777777" w:rsidR="00CB1D53" w:rsidRPr="004E3062" w:rsidRDefault="00CB1D53" w:rsidP="00CB1D53">
            <w:pPr>
              <w:jc w:val="left"/>
              <w:rPr>
                <w:rFonts w:ascii="Arial" w:hAnsi="Arial" w:cs="Arial"/>
              </w:rPr>
            </w:pPr>
          </w:p>
        </w:tc>
      </w:tr>
      <w:tr w:rsidR="00CB1D53" w:rsidRPr="00D87C73" w14:paraId="016162E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37B7397" w14:textId="7B701BAF" w:rsidR="00CB1D53" w:rsidRPr="004E3062" w:rsidRDefault="0079312E" w:rsidP="00CB1D53">
            <w:pPr>
              <w:jc w:val="center"/>
              <w:rPr>
                <w:rFonts w:ascii="Arial" w:hAnsi="Arial" w:cs="Arial"/>
                <w:sz w:val="20"/>
                <w:szCs w:val="20"/>
              </w:rPr>
            </w:pPr>
            <w:r>
              <w:rPr>
                <w:rFonts w:ascii="Arial" w:hAnsi="Arial" w:cs="Arial"/>
                <w:sz w:val="20"/>
                <w:szCs w:val="20"/>
              </w:rPr>
              <w:t>127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720E4CA2" w14:textId="17CBC6B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-25kg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9EC875" w14:textId="54037C2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4B7CEF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30351AF" w14:textId="77777777" w:rsidR="00CB1D53" w:rsidRPr="004E3062" w:rsidRDefault="00CB1D53" w:rsidP="00CB1D53">
            <w:pPr>
              <w:jc w:val="left"/>
              <w:rPr>
                <w:rFonts w:ascii="Arial" w:hAnsi="Arial" w:cs="Arial"/>
              </w:rPr>
            </w:pPr>
          </w:p>
        </w:tc>
      </w:tr>
      <w:tr w:rsidR="00CB1D53" w:rsidRPr="00D87C73" w14:paraId="02147CF4"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01BA723" w14:textId="73334D0F" w:rsidR="00CB1D53" w:rsidRPr="004E3062" w:rsidRDefault="0079312E" w:rsidP="00CB1D53">
            <w:pPr>
              <w:jc w:val="center"/>
              <w:rPr>
                <w:rFonts w:ascii="Arial" w:hAnsi="Arial" w:cs="Arial"/>
                <w:sz w:val="20"/>
                <w:szCs w:val="20"/>
              </w:rPr>
            </w:pPr>
            <w:r>
              <w:rPr>
                <w:rFonts w:ascii="Arial" w:hAnsi="Arial" w:cs="Arial"/>
                <w:sz w:val="20"/>
                <w:szCs w:val="20"/>
              </w:rPr>
              <w:t>128</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0FE7A92F" w14:textId="4A6560D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 -50kg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5522948" w14:textId="64A9328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Bag</w:t>
            </w:r>
          </w:p>
        </w:tc>
        <w:tc>
          <w:tcPr>
            <w:tcW w:w="854" w:type="dxa"/>
            <w:tcBorders>
              <w:top w:val="nil"/>
              <w:left w:val="nil"/>
              <w:bottom w:val="single" w:sz="4" w:space="0" w:color="auto"/>
              <w:right w:val="single" w:sz="4" w:space="0" w:color="auto"/>
            </w:tcBorders>
            <w:shd w:val="clear" w:color="auto" w:fill="auto"/>
            <w:noWrap/>
            <w:vAlign w:val="bottom"/>
            <w:hideMark/>
          </w:tcPr>
          <w:p w14:paraId="7C068FF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22CF3442" w14:textId="77777777" w:rsidR="00CB1D53" w:rsidRPr="004E3062" w:rsidRDefault="00CB1D53" w:rsidP="00CB1D53">
            <w:pPr>
              <w:jc w:val="left"/>
              <w:rPr>
                <w:rFonts w:ascii="Arial" w:hAnsi="Arial" w:cs="Arial"/>
              </w:rPr>
            </w:pPr>
          </w:p>
        </w:tc>
      </w:tr>
      <w:tr w:rsidR="00CB1D53" w:rsidRPr="00D87C73" w14:paraId="298887E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70A6039" w14:textId="3D362295" w:rsidR="00CB1D53" w:rsidRPr="004E3062" w:rsidRDefault="0079312E" w:rsidP="00CB1D53">
            <w:pPr>
              <w:jc w:val="center"/>
              <w:rPr>
                <w:rFonts w:ascii="Arial" w:hAnsi="Arial" w:cs="Arial"/>
                <w:sz w:val="20"/>
                <w:szCs w:val="20"/>
              </w:rPr>
            </w:pPr>
            <w:r>
              <w:rPr>
                <w:rFonts w:ascii="Arial" w:hAnsi="Arial" w:cs="Arial"/>
                <w:sz w:val="20"/>
                <w:szCs w:val="20"/>
              </w:rPr>
              <w:t>129</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141A64C5" w14:textId="799A7CE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Sugar-20Kg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3989FEC" w14:textId="6DC10C6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Box</w:t>
            </w:r>
          </w:p>
        </w:tc>
        <w:tc>
          <w:tcPr>
            <w:tcW w:w="854" w:type="dxa"/>
            <w:tcBorders>
              <w:top w:val="nil"/>
              <w:left w:val="nil"/>
              <w:bottom w:val="single" w:sz="4" w:space="0" w:color="auto"/>
              <w:right w:val="single" w:sz="4" w:space="0" w:color="auto"/>
            </w:tcBorders>
            <w:shd w:val="clear" w:color="auto" w:fill="auto"/>
            <w:noWrap/>
            <w:vAlign w:val="bottom"/>
            <w:hideMark/>
          </w:tcPr>
          <w:p w14:paraId="213C1014"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41A5F6" w14:textId="77777777" w:rsidR="00CB1D53" w:rsidRPr="004E3062" w:rsidRDefault="00CB1D53" w:rsidP="00CB1D53">
            <w:pPr>
              <w:jc w:val="left"/>
              <w:rPr>
                <w:rFonts w:ascii="Arial" w:hAnsi="Arial" w:cs="Arial"/>
              </w:rPr>
            </w:pPr>
          </w:p>
        </w:tc>
      </w:tr>
      <w:tr w:rsidR="00CB1D53" w:rsidRPr="00D87C73" w14:paraId="310E6313"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75D2E2AA" w14:textId="5D9024DF" w:rsidR="00CB1D53" w:rsidRPr="004E3062" w:rsidRDefault="0079312E" w:rsidP="00CB1D53">
            <w:pPr>
              <w:jc w:val="center"/>
              <w:rPr>
                <w:rFonts w:ascii="Arial" w:hAnsi="Arial" w:cs="Arial"/>
                <w:sz w:val="20"/>
                <w:szCs w:val="20"/>
              </w:rPr>
            </w:pPr>
            <w:r>
              <w:rPr>
                <w:rFonts w:ascii="Arial" w:hAnsi="Arial" w:cs="Arial"/>
                <w:sz w:val="20"/>
                <w:szCs w:val="20"/>
              </w:rPr>
              <w:t>130</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64E789D" w14:textId="7CFD2CD4" w:rsidR="00CB1D53" w:rsidRPr="004E3062" w:rsidRDefault="006E4A46" w:rsidP="00CB1D53">
            <w:pPr>
              <w:jc w:val="left"/>
              <w:rPr>
                <w:rFonts w:ascii="Arial" w:hAnsi="Arial" w:cs="Arial"/>
                <w:sz w:val="20"/>
                <w:szCs w:val="20"/>
              </w:rPr>
            </w:pPr>
            <w:r w:rsidRPr="00041EED">
              <w:rPr>
                <w:rFonts w:ascii="Arial" w:hAnsi="Arial" w:cs="Arial"/>
                <w:color w:val="000000"/>
                <w:sz w:val="20"/>
                <w:szCs w:val="20"/>
              </w:rPr>
              <w:t>Sweetener</w:t>
            </w:r>
            <w:r w:rsidR="00CB1D53" w:rsidRPr="00041EED">
              <w:rPr>
                <w:rFonts w:ascii="Arial" w:hAnsi="Arial" w:cs="Arial"/>
                <w:color w:val="000000"/>
                <w:sz w:val="20"/>
                <w:szCs w:val="20"/>
              </w:rPr>
              <w:t xml:space="preserve"> 1kg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B75E564" w14:textId="734ACD4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Kilogram</w:t>
            </w:r>
          </w:p>
        </w:tc>
        <w:tc>
          <w:tcPr>
            <w:tcW w:w="854" w:type="dxa"/>
            <w:tcBorders>
              <w:top w:val="nil"/>
              <w:left w:val="nil"/>
              <w:bottom w:val="single" w:sz="4" w:space="0" w:color="auto"/>
              <w:right w:val="single" w:sz="4" w:space="0" w:color="auto"/>
            </w:tcBorders>
            <w:shd w:val="clear" w:color="auto" w:fill="auto"/>
            <w:noWrap/>
            <w:vAlign w:val="bottom"/>
            <w:hideMark/>
          </w:tcPr>
          <w:p w14:paraId="74EE1CAB"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DCEC953" w14:textId="77777777" w:rsidR="00CB1D53" w:rsidRPr="004E3062" w:rsidRDefault="00CB1D53" w:rsidP="00CB1D53">
            <w:pPr>
              <w:jc w:val="left"/>
              <w:rPr>
                <w:rFonts w:ascii="Arial" w:hAnsi="Arial" w:cs="Arial"/>
              </w:rPr>
            </w:pPr>
          </w:p>
        </w:tc>
      </w:tr>
      <w:tr w:rsidR="00CB1D53" w:rsidRPr="00D87C73" w14:paraId="2A7C8B5A"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FFB955D" w14:textId="54D306AC" w:rsidR="00CB1D53" w:rsidRPr="004E3062" w:rsidRDefault="0079312E" w:rsidP="00CB1D53">
            <w:pPr>
              <w:jc w:val="center"/>
              <w:rPr>
                <w:rFonts w:ascii="Arial" w:hAnsi="Arial" w:cs="Arial"/>
                <w:sz w:val="20"/>
                <w:szCs w:val="20"/>
              </w:rPr>
            </w:pPr>
            <w:r>
              <w:rPr>
                <w:rFonts w:ascii="Arial" w:hAnsi="Arial" w:cs="Arial"/>
                <w:sz w:val="20"/>
                <w:szCs w:val="20"/>
              </w:rPr>
              <w:t>131</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19DD2DF" w14:textId="51A2E9DD"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Dispensers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5EAF96CB" w14:textId="205841B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Unit</w:t>
            </w:r>
          </w:p>
        </w:tc>
        <w:tc>
          <w:tcPr>
            <w:tcW w:w="854" w:type="dxa"/>
            <w:tcBorders>
              <w:top w:val="nil"/>
              <w:left w:val="nil"/>
              <w:bottom w:val="single" w:sz="4" w:space="0" w:color="auto"/>
              <w:right w:val="single" w:sz="4" w:space="0" w:color="auto"/>
            </w:tcBorders>
            <w:shd w:val="clear" w:color="auto" w:fill="auto"/>
            <w:noWrap/>
            <w:vAlign w:val="bottom"/>
            <w:hideMark/>
          </w:tcPr>
          <w:p w14:paraId="1138C529"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9F08073" w14:textId="77777777" w:rsidR="00CB1D53" w:rsidRPr="004E3062" w:rsidRDefault="00CB1D53" w:rsidP="00CB1D53">
            <w:pPr>
              <w:jc w:val="left"/>
              <w:rPr>
                <w:rFonts w:ascii="Arial" w:hAnsi="Arial" w:cs="Arial"/>
              </w:rPr>
            </w:pPr>
          </w:p>
        </w:tc>
      </w:tr>
      <w:tr w:rsidR="00CB1D53" w:rsidRPr="00D87C73" w14:paraId="508EEF41"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06FAD1CB" w14:textId="4EF2AC91" w:rsidR="00CB1D53" w:rsidRPr="004E3062" w:rsidRDefault="0079312E" w:rsidP="00CB1D53">
            <w:pPr>
              <w:jc w:val="center"/>
              <w:rPr>
                <w:rFonts w:ascii="Arial" w:hAnsi="Arial" w:cs="Arial"/>
                <w:sz w:val="20"/>
                <w:szCs w:val="20"/>
              </w:rPr>
            </w:pPr>
            <w:r>
              <w:rPr>
                <w:rFonts w:ascii="Arial" w:hAnsi="Arial" w:cs="Arial"/>
                <w:sz w:val="20"/>
                <w:szCs w:val="20"/>
              </w:rPr>
              <w:t>132</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F4F00E8" w14:textId="4ABBF1B0"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Leaves / Bags &amp; Strings-</w:t>
            </w:r>
            <w:proofErr w:type="spellStart"/>
            <w:r w:rsidR="006E4A46" w:rsidRPr="00041EED">
              <w:rPr>
                <w:rFonts w:ascii="Arial" w:hAnsi="Arial" w:cs="Arial"/>
                <w:color w:val="000000"/>
                <w:sz w:val="20"/>
                <w:szCs w:val="20"/>
              </w:rPr>
              <w:t>Mukwano</w:t>
            </w:r>
            <w:proofErr w:type="spellEnd"/>
            <w:r w:rsidRPr="00041EED">
              <w:rPr>
                <w:rFonts w:ascii="Arial" w:hAnsi="Arial" w:cs="Arial"/>
                <w:color w:val="000000"/>
                <w:sz w:val="20"/>
                <w:szCs w:val="20"/>
              </w:rPr>
              <w:t xml:space="preserve"> (100</w:t>
            </w:r>
            <w:r w:rsidR="00C76063">
              <w:rPr>
                <w:rFonts w:ascii="Arial" w:hAnsi="Arial" w:cs="Arial"/>
                <w:color w:val="000000"/>
                <w:sz w:val="20"/>
                <w:szCs w:val="20"/>
              </w:rPr>
              <w:t xml:space="preserve"> bags</w:t>
            </w:r>
            <w:r w:rsidRPr="00041EED">
              <w:rPr>
                <w:rFonts w:ascii="Arial" w:hAnsi="Arial" w:cs="Arial"/>
                <w:color w:val="000000"/>
                <w:sz w:val="20"/>
                <w:szCs w:val="20"/>
              </w:rPr>
              <w:t xml:space="preserve"> per packet)</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74E2ABE7" w14:textId="057E0080"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kts</w:t>
            </w:r>
          </w:p>
        </w:tc>
        <w:tc>
          <w:tcPr>
            <w:tcW w:w="854" w:type="dxa"/>
            <w:tcBorders>
              <w:top w:val="nil"/>
              <w:left w:val="nil"/>
              <w:bottom w:val="single" w:sz="4" w:space="0" w:color="auto"/>
              <w:right w:val="single" w:sz="4" w:space="0" w:color="auto"/>
            </w:tcBorders>
            <w:shd w:val="clear" w:color="auto" w:fill="auto"/>
            <w:noWrap/>
            <w:vAlign w:val="bottom"/>
            <w:hideMark/>
          </w:tcPr>
          <w:p w14:paraId="36E9C523"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413CB23F" w14:textId="77777777" w:rsidR="00CB1D53" w:rsidRPr="004E3062" w:rsidRDefault="00CB1D53" w:rsidP="00CB1D53">
            <w:pPr>
              <w:jc w:val="left"/>
              <w:rPr>
                <w:rFonts w:ascii="Arial" w:hAnsi="Arial" w:cs="Arial"/>
              </w:rPr>
            </w:pPr>
          </w:p>
        </w:tc>
      </w:tr>
      <w:tr w:rsidR="00CB1D53" w:rsidRPr="00D87C73" w14:paraId="7457432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67D7EB0" w14:textId="43648B0F" w:rsidR="00CB1D53" w:rsidRPr="004E3062" w:rsidRDefault="0079312E" w:rsidP="00CB1D53">
            <w:pPr>
              <w:jc w:val="center"/>
              <w:rPr>
                <w:rFonts w:ascii="Arial" w:hAnsi="Arial" w:cs="Arial"/>
                <w:sz w:val="20"/>
                <w:szCs w:val="20"/>
              </w:rPr>
            </w:pPr>
            <w:r>
              <w:rPr>
                <w:rFonts w:ascii="Arial" w:hAnsi="Arial" w:cs="Arial"/>
                <w:sz w:val="20"/>
                <w:szCs w:val="20"/>
              </w:rPr>
              <w:t>133</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6771D2E4" w14:textId="1A2D856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Masala &amp; Ginger- tropical heat 45g</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14B4746F" w14:textId="76A17E44"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hideMark/>
          </w:tcPr>
          <w:p w14:paraId="69E3869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8B00907" w14:textId="77777777" w:rsidR="00CB1D53" w:rsidRPr="004E3062" w:rsidRDefault="00CB1D53" w:rsidP="00CB1D53">
            <w:pPr>
              <w:jc w:val="left"/>
              <w:rPr>
                <w:rFonts w:ascii="Arial" w:hAnsi="Arial" w:cs="Arial"/>
              </w:rPr>
            </w:pPr>
          </w:p>
        </w:tc>
      </w:tr>
      <w:tr w:rsidR="00CB1D53" w:rsidRPr="00D87C73" w14:paraId="6CD2AD25"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52B75747" w14:textId="1ED72895" w:rsidR="00CB1D53" w:rsidRPr="004E3062" w:rsidRDefault="0079312E" w:rsidP="00CB1D53">
            <w:pPr>
              <w:jc w:val="center"/>
              <w:rPr>
                <w:rFonts w:ascii="Arial" w:hAnsi="Arial" w:cs="Arial"/>
                <w:sz w:val="20"/>
                <w:szCs w:val="20"/>
              </w:rPr>
            </w:pPr>
            <w:r>
              <w:rPr>
                <w:rFonts w:ascii="Arial" w:hAnsi="Arial" w:cs="Arial"/>
                <w:sz w:val="20"/>
                <w:szCs w:val="20"/>
              </w:rPr>
              <w:t>134</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E9C163C" w14:textId="621D2013"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50DD4AA" w14:textId="5CCD1814" w:rsidR="00CB1D53" w:rsidRPr="004E3062" w:rsidRDefault="00B11E60" w:rsidP="00CB1D53">
            <w:pPr>
              <w:jc w:val="left"/>
              <w:rPr>
                <w:rFonts w:ascii="Arial" w:hAnsi="Arial" w:cs="Arial"/>
                <w:sz w:val="20"/>
                <w:szCs w:val="20"/>
              </w:rPr>
            </w:pPr>
            <w:r w:rsidRPr="00041EED">
              <w:rPr>
                <w:rFonts w:ascii="Arial" w:hAnsi="Arial" w:cs="Arial"/>
                <w:color w:val="000000"/>
                <w:sz w:val="20"/>
                <w:szCs w:val="20"/>
              </w:rPr>
              <w:t>P</w:t>
            </w:r>
            <w:r w:rsidR="00CB1D53" w:rsidRPr="00041EED">
              <w:rPr>
                <w:rFonts w:ascii="Arial" w:hAnsi="Arial" w:cs="Arial"/>
                <w:color w:val="000000"/>
                <w:sz w:val="20"/>
                <w:szCs w:val="20"/>
              </w:rPr>
              <w:t>c</w:t>
            </w:r>
          </w:p>
        </w:tc>
        <w:tc>
          <w:tcPr>
            <w:tcW w:w="854" w:type="dxa"/>
            <w:tcBorders>
              <w:top w:val="nil"/>
              <w:left w:val="nil"/>
              <w:bottom w:val="single" w:sz="4" w:space="0" w:color="auto"/>
              <w:right w:val="single" w:sz="4" w:space="0" w:color="auto"/>
            </w:tcBorders>
            <w:shd w:val="clear" w:color="auto" w:fill="auto"/>
            <w:noWrap/>
            <w:vAlign w:val="bottom"/>
            <w:hideMark/>
          </w:tcPr>
          <w:p w14:paraId="1EA44192"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E744047" w14:textId="77777777" w:rsidR="00CB1D53" w:rsidRPr="004E3062" w:rsidRDefault="00CB1D53" w:rsidP="00CB1D53">
            <w:pPr>
              <w:jc w:val="left"/>
              <w:rPr>
                <w:rFonts w:ascii="Arial" w:hAnsi="Arial" w:cs="Arial"/>
              </w:rPr>
            </w:pPr>
          </w:p>
        </w:tc>
      </w:tr>
      <w:tr w:rsidR="00CB1D53" w:rsidRPr="00D87C73" w14:paraId="6B11B9D2"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9495DF9" w14:textId="204EC0B9" w:rsidR="00CB1D53" w:rsidRPr="004E3062" w:rsidRDefault="0079312E" w:rsidP="00CB1D53">
            <w:pPr>
              <w:jc w:val="center"/>
              <w:rPr>
                <w:rFonts w:ascii="Arial" w:hAnsi="Arial" w:cs="Arial"/>
                <w:sz w:val="20"/>
                <w:szCs w:val="20"/>
              </w:rPr>
            </w:pPr>
            <w:r>
              <w:rPr>
                <w:rFonts w:ascii="Arial" w:hAnsi="Arial" w:cs="Arial"/>
                <w:sz w:val="20"/>
                <w:szCs w:val="20"/>
              </w:rPr>
              <w:t>135</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3EA70B46" w14:textId="30145A2F"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Tea Mugs (12 pieces)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96852E6" w14:textId="521CD37C"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hideMark/>
          </w:tcPr>
          <w:p w14:paraId="22410C8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48B9CF9" w14:textId="77777777" w:rsidR="00CB1D53" w:rsidRPr="004E3062" w:rsidRDefault="00CB1D53" w:rsidP="00CB1D53">
            <w:pPr>
              <w:jc w:val="left"/>
              <w:rPr>
                <w:rFonts w:ascii="Arial" w:hAnsi="Arial" w:cs="Arial"/>
              </w:rPr>
            </w:pPr>
          </w:p>
        </w:tc>
      </w:tr>
      <w:tr w:rsidR="00CB1D53" w:rsidRPr="00D87C73" w14:paraId="5E9F29B6"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212A46D" w14:textId="3A90DC3F" w:rsidR="00CB1D53" w:rsidRPr="004E3062" w:rsidRDefault="0079312E" w:rsidP="00CB1D53">
            <w:pPr>
              <w:jc w:val="center"/>
              <w:rPr>
                <w:rFonts w:ascii="Arial" w:hAnsi="Arial" w:cs="Arial"/>
                <w:sz w:val="20"/>
                <w:szCs w:val="20"/>
              </w:rPr>
            </w:pPr>
            <w:r>
              <w:rPr>
                <w:rFonts w:ascii="Arial" w:hAnsi="Arial" w:cs="Arial"/>
                <w:sz w:val="20"/>
                <w:szCs w:val="20"/>
              </w:rPr>
              <w:lastRenderedPageBreak/>
              <w:t>136</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403ABC3E" w14:textId="517D82E1"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Brushes</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28547DC7" w14:textId="51334AA6"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4C69FA4F"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18B47953" w14:textId="77777777" w:rsidR="00CB1D53" w:rsidRPr="004E3062" w:rsidRDefault="00CB1D53" w:rsidP="00CB1D53">
            <w:pPr>
              <w:jc w:val="left"/>
              <w:rPr>
                <w:rFonts w:ascii="Arial" w:hAnsi="Arial" w:cs="Arial"/>
              </w:rPr>
            </w:pPr>
          </w:p>
        </w:tc>
      </w:tr>
      <w:tr w:rsidR="00CB1D53" w:rsidRPr="00D87C73" w14:paraId="637F632F"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B100CAD" w14:textId="659BDCB6" w:rsidR="00CB1D53" w:rsidRPr="004E3062" w:rsidRDefault="0079312E" w:rsidP="00CB1D53">
            <w:pPr>
              <w:jc w:val="center"/>
              <w:rPr>
                <w:rFonts w:ascii="Arial" w:hAnsi="Arial" w:cs="Arial"/>
                <w:sz w:val="20"/>
                <w:szCs w:val="20"/>
              </w:rPr>
            </w:pPr>
            <w:r>
              <w:rPr>
                <w:rFonts w:ascii="Arial" w:hAnsi="Arial" w:cs="Arial"/>
                <w:sz w:val="20"/>
                <w:szCs w:val="20"/>
              </w:rPr>
              <w:t>137</w:t>
            </w:r>
          </w:p>
        </w:tc>
        <w:tc>
          <w:tcPr>
            <w:tcW w:w="3503" w:type="dxa"/>
            <w:tcBorders>
              <w:top w:val="nil"/>
              <w:left w:val="single" w:sz="4" w:space="0" w:color="000000"/>
              <w:bottom w:val="single" w:sz="4" w:space="0" w:color="000000"/>
              <w:right w:val="single" w:sz="4" w:space="0" w:color="000000"/>
            </w:tcBorders>
            <w:shd w:val="clear" w:color="auto" w:fill="auto"/>
            <w:vAlign w:val="bottom"/>
            <w:hideMark/>
          </w:tcPr>
          <w:p w14:paraId="51C30F5B" w14:textId="0424C667"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Euro Silk</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000000"/>
              <w:right w:val="single" w:sz="4" w:space="0" w:color="000000"/>
            </w:tcBorders>
            <w:shd w:val="clear" w:color="auto" w:fill="auto"/>
            <w:vAlign w:val="bottom"/>
            <w:hideMark/>
          </w:tcPr>
          <w:p w14:paraId="4330ECFA" w14:textId="667DC6C9"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Roll</w:t>
            </w:r>
          </w:p>
        </w:tc>
        <w:tc>
          <w:tcPr>
            <w:tcW w:w="854" w:type="dxa"/>
            <w:tcBorders>
              <w:top w:val="nil"/>
              <w:left w:val="nil"/>
              <w:bottom w:val="single" w:sz="4" w:space="0" w:color="auto"/>
              <w:right w:val="single" w:sz="4" w:space="0" w:color="auto"/>
            </w:tcBorders>
            <w:shd w:val="clear" w:color="auto" w:fill="auto"/>
            <w:noWrap/>
            <w:vAlign w:val="bottom"/>
            <w:hideMark/>
          </w:tcPr>
          <w:p w14:paraId="47000145"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63D94B9" w14:textId="77777777" w:rsidR="00CB1D53" w:rsidRPr="004E3062" w:rsidRDefault="00CB1D53" w:rsidP="00CB1D53">
            <w:pPr>
              <w:jc w:val="left"/>
              <w:rPr>
                <w:rFonts w:ascii="Arial" w:hAnsi="Arial" w:cs="Arial"/>
              </w:rPr>
            </w:pPr>
          </w:p>
        </w:tc>
      </w:tr>
      <w:tr w:rsidR="00CB1D53" w:rsidRPr="00D87C73" w14:paraId="62E6B538" w14:textId="77777777" w:rsidTr="00B11E60">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90CE415" w14:textId="4126D12F" w:rsidR="00CB1D53" w:rsidRPr="004E3062" w:rsidRDefault="0079312E" w:rsidP="00CB1D53">
            <w:pPr>
              <w:jc w:val="center"/>
              <w:rPr>
                <w:rFonts w:ascii="Arial" w:hAnsi="Arial" w:cs="Arial"/>
                <w:sz w:val="20"/>
                <w:szCs w:val="20"/>
              </w:rPr>
            </w:pPr>
            <w:r>
              <w:rPr>
                <w:rFonts w:ascii="Arial" w:hAnsi="Arial" w:cs="Arial"/>
                <w:sz w:val="20"/>
                <w:szCs w:val="20"/>
              </w:rPr>
              <w:t>138</w:t>
            </w:r>
          </w:p>
        </w:tc>
        <w:tc>
          <w:tcPr>
            <w:tcW w:w="3503" w:type="dxa"/>
            <w:tcBorders>
              <w:top w:val="nil"/>
              <w:left w:val="single" w:sz="4" w:space="0" w:color="000000"/>
              <w:bottom w:val="single" w:sz="4" w:space="0" w:color="auto"/>
              <w:right w:val="single" w:sz="4" w:space="0" w:color="000000"/>
            </w:tcBorders>
            <w:shd w:val="clear" w:color="auto" w:fill="auto"/>
            <w:vAlign w:val="bottom"/>
            <w:hideMark/>
          </w:tcPr>
          <w:p w14:paraId="6E96C395" w14:textId="0A43AFEB"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Toilet Papers white Pio</w:t>
            </w:r>
            <w:r w:rsidR="00C76063">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hideMark/>
          </w:tcPr>
          <w:p w14:paraId="28DA0FAF" w14:textId="68D8D3F8" w:rsidR="00CB1D53" w:rsidRPr="004E3062" w:rsidRDefault="00CB1D53" w:rsidP="00CB1D53">
            <w:pPr>
              <w:jc w:val="left"/>
              <w:rPr>
                <w:rFonts w:ascii="Arial" w:hAnsi="Arial" w:cs="Arial"/>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50987D6C" w14:textId="77777777" w:rsidR="00CB1D53" w:rsidRPr="004E3062" w:rsidRDefault="00CB1D53" w:rsidP="00CB1D53">
            <w:pPr>
              <w:jc w:val="left"/>
              <w:rPr>
                <w:rFonts w:ascii="Arial" w:hAnsi="Arial" w:cs="Arial"/>
              </w:rPr>
            </w:pPr>
            <w:r w:rsidRPr="004E3062">
              <w:rPr>
                <w:rFonts w:ascii="Arial" w:hAnsi="Arial" w:cs="Arial"/>
              </w:rPr>
              <w:t> </w:t>
            </w: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051071B4" w14:textId="77777777" w:rsidR="00CB1D53" w:rsidRPr="004E3062" w:rsidRDefault="00CB1D53" w:rsidP="00CB1D53">
            <w:pPr>
              <w:jc w:val="left"/>
              <w:rPr>
                <w:rFonts w:ascii="Arial" w:hAnsi="Arial" w:cs="Arial"/>
              </w:rPr>
            </w:pPr>
          </w:p>
        </w:tc>
      </w:tr>
      <w:tr w:rsidR="00C44BB1" w:rsidRPr="00D87C73" w14:paraId="0DD4F363"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23ECDCE0" w14:textId="679FDC20" w:rsidR="00C44BB1" w:rsidRDefault="0079312E" w:rsidP="00C44BB1">
            <w:pPr>
              <w:jc w:val="center"/>
              <w:rPr>
                <w:rFonts w:ascii="Arial" w:hAnsi="Arial" w:cs="Arial"/>
                <w:sz w:val="20"/>
                <w:szCs w:val="20"/>
              </w:rPr>
            </w:pPr>
            <w:r>
              <w:rPr>
                <w:rFonts w:ascii="Arial" w:hAnsi="Arial" w:cs="Arial"/>
                <w:sz w:val="20"/>
                <w:szCs w:val="20"/>
              </w:rPr>
              <w:t>139</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50E23ABE" w14:textId="148127AC" w:rsidR="00C44BB1" w:rsidRPr="00041EED" w:rsidRDefault="00C44BB1" w:rsidP="00C44BB1">
            <w:pPr>
              <w:jc w:val="left"/>
              <w:rPr>
                <w:rFonts w:ascii="Arial" w:hAnsi="Arial" w:cs="Arial"/>
                <w:color w:val="000000"/>
                <w:sz w:val="20"/>
                <w:szCs w:val="20"/>
              </w:rPr>
            </w:pPr>
            <w:r>
              <w:rPr>
                <w:rFonts w:ascii="Arial" w:hAnsi="Arial" w:cs="Arial"/>
                <w:color w:val="000000"/>
                <w:sz w:val="20"/>
                <w:szCs w:val="20"/>
              </w:rPr>
              <w:t>Tomato Sauce – 400g</w:t>
            </w:r>
          </w:p>
        </w:tc>
        <w:tc>
          <w:tcPr>
            <w:tcW w:w="1119" w:type="dxa"/>
            <w:gridSpan w:val="2"/>
            <w:tcBorders>
              <w:top w:val="nil"/>
              <w:left w:val="nil"/>
              <w:bottom w:val="single" w:sz="4" w:space="0" w:color="auto"/>
              <w:right w:val="single" w:sz="4" w:space="0" w:color="000000"/>
            </w:tcBorders>
            <w:shd w:val="clear" w:color="auto" w:fill="auto"/>
            <w:vAlign w:val="bottom"/>
          </w:tcPr>
          <w:p w14:paraId="11F45BCD" w14:textId="77777777" w:rsidR="00C44BB1" w:rsidRPr="00041EED" w:rsidRDefault="00C44BB1" w:rsidP="00C44BB1">
            <w:pPr>
              <w:jc w:val="left"/>
              <w:rPr>
                <w:rFonts w:ascii="Arial" w:hAnsi="Arial" w:cs="Arial"/>
                <w:color w:val="000000"/>
                <w:sz w:val="20"/>
                <w:szCs w:val="20"/>
              </w:rPr>
            </w:pPr>
          </w:p>
        </w:tc>
        <w:tc>
          <w:tcPr>
            <w:tcW w:w="854" w:type="dxa"/>
            <w:tcBorders>
              <w:top w:val="nil"/>
              <w:left w:val="nil"/>
              <w:bottom w:val="single" w:sz="4" w:space="0" w:color="auto"/>
              <w:right w:val="single" w:sz="4" w:space="0" w:color="auto"/>
            </w:tcBorders>
            <w:shd w:val="clear" w:color="auto" w:fill="auto"/>
            <w:noWrap/>
            <w:vAlign w:val="bottom"/>
          </w:tcPr>
          <w:p w14:paraId="6672739A" w14:textId="77777777" w:rsidR="00C44BB1" w:rsidRDefault="00C44BB1" w:rsidP="00C44BB1">
            <w:pPr>
              <w:jc w:val="left"/>
              <w:rPr>
                <w:rFonts w:ascii="Arial" w:hAnsi="Arial" w:cs="Arial"/>
              </w:rPr>
            </w:pPr>
          </w:p>
        </w:tc>
        <w:tc>
          <w:tcPr>
            <w:tcW w:w="3106" w:type="dxa"/>
            <w:tcBorders>
              <w:top w:val="nil"/>
              <w:left w:val="nil"/>
              <w:bottom w:val="single" w:sz="4" w:space="0" w:color="auto"/>
              <w:right w:val="single" w:sz="4" w:space="0" w:color="auto"/>
            </w:tcBorders>
            <w:shd w:val="clear" w:color="auto" w:fill="auto"/>
            <w:vAlign w:val="bottom"/>
          </w:tcPr>
          <w:p w14:paraId="4FC9DA9F" w14:textId="77777777" w:rsidR="00C44BB1" w:rsidRPr="004E3062" w:rsidRDefault="00C44BB1" w:rsidP="00C44BB1">
            <w:pPr>
              <w:jc w:val="left"/>
              <w:rPr>
                <w:rFonts w:ascii="Arial" w:hAnsi="Arial" w:cs="Arial"/>
              </w:rPr>
            </w:pPr>
          </w:p>
        </w:tc>
      </w:tr>
      <w:tr w:rsidR="00C44BB1" w:rsidRPr="00D87C73" w14:paraId="53C297C9"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413ADA35" w14:textId="7860C002" w:rsidR="00C44BB1" w:rsidRDefault="0079312E" w:rsidP="00C44BB1">
            <w:pPr>
              <w:jc w:val="center"/>
              <w:rPr>
                <w:rFonts w:ascii="Arial" w:hAnsi="Arial" w:cs="Arial"/>
                <w:sz w:val="20"/>
                <w:szCs w:val="20"/>
              </w:rPr>
            </w:pPr>
            <w:r>
              <w:rPr>
                <w:rFonts w:ascii="Arial" w:hAnsi="Arial" w:cs="Arial"/>
                <w:sz w:val="20"/>
                <w:szCs w:val="20"/>
              </w:rPr>
              <w:t>140</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09D2068A" w14:textId="07B98D28"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Vim Powder- All-purpose Cleaner-Lemon fresh 500</w:t>
            </w:r>
            <w:proofErr w:type="gramStart"/>
            <w:r w:rsidRPr="00041EED">
              <w:rPr>
                <w:rFonts w:ascii="Arial" w:hAnsi="Arial" w:cs="Arial"/>
                <w:color w:val="000000"/>
                <w:sz w:val="20"/>
                <w:szCs w:val="20"/>
              </w:rPr>
              <w:t>g</w:t>
            </w:r>
            <w:r w:rsidR="00A50021">
              <w:rPr>
                <w:rFonts w:ascii="Arial" w:hAnsi="Arial" w:cs="Arial"/>
                <w:color w:val="000000"/>
                <w:sz w:val="20"/>
                <w:szCs w:val="20"/>
              </w:rPr>
              <w:t xml:space="preserve"> </w:t>
            </w:r>
            <w:r w:rsidR="00A50021" w:rsidRPr="006816E2">
              <w:rPr>
                <w:rFonts w:ascii="Arial" w:hAnsi="Arial" w:cs="Arial"/>
                <w:b/>
                <w:bCs/>
                <w:color w:val="000000"/>
                <w:sz w:val="20"/>
                <w:szCs w:val="20"/>
                <w:u w:val="single"/>
              </w:rPr>
              <w:t xml:space="preserve"> OR</w:t>
            </w:r>
            <w:proofErr w:type="gramEnd"/>
            <w:r w:rsidR="00A50021">
              <w:rPr>
                <w:rFonts w:ascii="Arial" w:hAnsi="Arial" w:cs="Arial"/>
                <w:color w:val="000000"/>
                <w:sz w:val="20"/>
                <w:szCs w:val="20"/>
              </w:rPr>
              <w:t xml:space="preserve"> equivalent</w:t>
            </w:r>
          </w:p>
        </w:tc>
        <w:tc>
          <w:tcPr>
            <w:tcW w:w="1119" w:type="dxa"/>
            <w:gridSpan w:val="2"/>
            <w:tcBorders>
              <w:top w:val="nil"/>
              <w:left w:val="nil"/>
              <w:bottom w:val="single" w:sz="4" w:space="0" w:color="auto"/>
              <w:right w:val="single" w:sz="4" w:space="0" w:color="000000"/>
            </w:tcBorders>
            <w:shd w:val="clear" w:color="auto" w:fill="auto"/>
            <w:vAlign w:val="bottom"/>
          </w:tcPr>
          <w:p w14:paraId="59518318" w14:textId="1C837C53"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Tin</w:t>
            </w:r>
          </w:p>
        </w:tc>
        <w:tc>
          <w:tcPr>
            <w:tcW w:w="854" w:type="dxa"/>
            <w:tcBorders>
              <w:top w:val="nil"/>
              <w:left w:val="nil"/>
              <w:bottom w:val="single" w:sz="4" w:space="0" w:color="auto"/>
              <w:right w:val="single" w:sz="4" w:space="0" w:color="auto"/>
            </w:tcBorders>
            <w:shd w:val="clear" w:color="auto" w:fill="auto"/>
            <w:noWrap/>
            <w:vAlign w:val="bottom"/>
          </w:tcPr>
          <w:p w14:paraId="271F1AF1" w14:textId="0B7701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6F59669D" w14:textId="77777777" w:rsidR="00C44BB1" w:rsidRPr="004E3062" w:rsidRDefault="00C44BB1" w:rsidP="00C44BB1">
            <w:pPr>
              <w:jc w:val="left"/>
              <w:rPr>
                <w:rFonts w:ascii="Arial" w:hAnsi="Arial" w:cs="Arial"/>
              </w:rPr>
            </w:pPr>
          </w:p>
        </w:tc>
      </w:tr>
      <w:tr w:rsidR="00C44BB1" w:rsidRPr="00D87C73" w14:paraId="27345D41"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6B45D282" w14:textId="12D6A63E" w:rsidR="00C44BB1" w:rsidRDefault="0079312E" w:rsidP="00C44BB1">
            <w:pPr>
              <w:jc w:val="center"/>
              <w:rPr>
                <w:rFonts w:ascii="Arial" w:hAnsi="Arial" w:cs="Arial"/>
                <w:sz w:val="20"/>
                <w:szCs w:val="20"/>
              </w:rPr>
            </w:pPr>
            <w:r>
              <w:rPr>
                <w:rFonts w:ascii="Arial" w:hAnsi="Arial" w:cs="Arial"/>
                <w:sz w:val="20"/>
                <w:szCs w:val="20"/>
              </w:rPr>
              <w:t>141</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70A9B2EB" w14:textId="6F77E9BF"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Water glasses (6 pieces)</w:t>
            </w:r>
            <w:r>
              <w:rPr>
                <w:rFonts w:ascii="Arial" w:hAnsi="Arial" w:cs="Arial"/>
                <w:color w:val="000000"/>
                <w:sz w:val="20"/>
                <w:szCs w:val="20"/>
              </w:rPr>
              <w:t xml:space="preserve"> – </w:t>
            </w:r>
            <w:proofErr w:type="spellStart"/>
            <w:r>
              <w:rPr>
                <w:rFonts w:ascii="Arial" w:hAnsi="Arial" w:cs="Arial"/>
                <w:color w:val="000000"/>
                <w:sz w:val="20"/>
                <w:szCs w:val="20"/>
              </w:rPr>
              <w:t>Luminarc</w:t>
            </w:r>
            <w:proofErr w:type="spellEnd"/>
            <w:r>
              <w:rPr>
                <w:rFonts w:ascii="Arial" w:hAnsi="Arial" w:cs="Arial"/>
                <w:color w:val="000000"/>
                <w:sz w:val="20"/>
                <w:szCs w:val="20"/>
              </w:rPr>
              <w:t xml:space="preserve"> or equivalent quality </w:t>
            </w:r>
          </w:p>
        </w:tc>
        <w:tc>
          <w:tcPr>
            <w:tcW w:w="1119" w:type="dxa"/>
            <w:gridSpan w:val="2"/>
            <w:tcBorders>
              <w:top w:val="nil"/>
              <w:left w:val="nil"/>
              <w:bottom w:val="single" w:sz="4" w:space="0" w:color="auto"/>
              <w:right w:val="single" w:sz="4" w:space="0" w:color="000000"/>
            </w:tcBorders>
            <w:shd w:val="clear" w:color="auto" w:fill="auto"/>
            <w:vAlign w:val="bottom"/>
          </w:tcPr>
          <w:p w14:paraId="3941DE94" w14:textId="7B453A31"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Set</w:t>
            </w:r>
          </w:p>
        </w:tc>
        <w:tc>
          <w:tcPr>
            <w:tcW w:w="854" w:type="dxa"/>
            <w:tcBorders>
              <w:top w:val="nil"/>
              <w:left w:val="nil"/>
              <w:bottom w:val="single" w:sz="4" w:space="0" w:color="auto"/>
              <w:right w:val="single" w:sz="4" w:space="0" w:color="auto"/>
            </w:tcBorders>
            <w:shd w:val="clear" w:color="auto" w:fill="auto"/>
            <w:noWrap/>
            <w:vAlign w:val="bottom"/>
          </w:tcPr>
          <w:p w14:paraId="2F049B53" w14:textId="6F707310"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5EC78489" w14:textId="77777777" w:rsidR="00C44BB1" w:rsidRPr="004E3062" w:rsidRDefault="00C44BB1" w:rsidP="00C44BB1">
            <w:pPr>
              <w:jc w:val="left"/>
              <w:rPr>
                <w:rFonts w:ascii="Arial" w:hAnsi="Arial" w:cs="Arial"/>
              </w:rPr>
            </w:pPr>
          </w:p>
        </w:tc>
      </w:tr>
      <w:tr w:rsidR="00C44BB1" w:rsidRPr="00D87C73" w14:paraId="59CEB43C" w14:textId="77777777" w:rsidTr="00F20034">
        <w:trPr>
          <w:trHeight w:val="128"/>
        </w:trPr>
        <w:tc>
          <w:tcPr>
            <w:tcW w:w="1170" w:type="dxa"/>
            <w:tcBorders>
              <w:top w:val="nil"/>
              <w:left w:val="single" w:sz="4" w:space="0" w:color="auto"/>
              <w:bottom w:val="single" w:sz="4" w:space="0" w:color="auto"/>
              <w:right w:val="single" w:sz="4" w:space="0" w:color="auto"/>
            </w:tcBorders>
            <w:shd w:val="clear" w:color="auto" w:fill="auto"/>
            <w:noWrap/>
            <w:vAlign w:val="bottom"/>
          </w:tcPr>
          <w:p w14:paraId="1EEA4628" w14:textId="49B75962" w:rsidR="00C44BB1" w:rsidRDefault="0079312E" w:rsidP="00C44BB1">
            <w:pPr>
              <w:jc w:val="center"/>
              <w:rPr>
                <w:rFonts w:ascii="Arial" w:hAnsi="Arial" w:cs="Arial"/>
                <w:sz w:val="20"/>
                <w:szCs w:val="20"/>
              </w:rPr>
            </w:pPr>
            <w:r>
              <w:rPr>
                <w:rFonts w:ascii="Arial" w:hAnsi="Arial" w:cs="Arial"/>
                <w:sz w:val="20"/>
                <w:szCs w:val="20"/>
              </w:rPr>
              <w:t>142</w:t>
            </w:r>
          </w:p>
        </w:tc>
        <w:tc>
          <w:tcPr>
            <w:tcW w:w="3503" w:type="dxa"/>
            <w:tcBorders>
              <w:top w:val="nil"/>
              <w:left w:val="single" w:sz="4" w:space="0" w:color="000000"/>
              <w:bottom w:val="single" w:sz="4" w:space="0" w:color="auto"/>
              <w:right w:val="single" w:sz="4" w:space="0" w:color="000000"/>
            </w:tcBorders>
            <w:shd w:val="clear" w:color="auto" w:fill="auto"/>
            <w:vAlign w:val="bottom"/>
          </w:tcPr>
          <w:p w14:paraId="1C922135" w14:textId="1BADECC2"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Window squeezer cleaner</w:t>
            </w:r>
          </w:p>
        </w:tc>
        <w:tc>
          <w:tcPr>
            <w:tcW w:w="1119" w:type="dxa"/>
            <w:gridSpan w:val="2"/>
            <w:tcBorders>
              <w:top w:val="nil"/>
              <w:left w:val="nil"/>
              <w:bottom w:val="single" w:sz="4" w:space="0" w:color="auto"/>
              <w:right w:val="single" w:sz="4" w:space="0" w:color="000000"/>
            </w:tcBorders>
            <w:shd w:val="clear" w:color="auto" w:fill="auto"/>
            <w:vAlign w:val="bottom"/>
          </w:tcPr>
          <w:p w14:paraId="2D10BC55" w14:textId="29D652ED" w:rsidR="00C44BB1" w:rsidRPr="00041EED" w:rsidRDefault="00C44BB1" w:rsidP="00C44BB1">
            <w:pPr>
              <w:jc w:val="left"/>
              <w:rPr>
                <w:rFonts w:ascii="Arial" w:hAnsi="Arial" w:cs="Arial"/>
                <w:color w:val="000000"/>
                <w:sz w:val="20"/>
                <w:szCs w:val="20"/>
              </w:rPr>
            </w:pPr>
            <w:r w:rsidRPr="00041EED">
              <w:rPr>
                <w:rFonts w:ascii="Arial" w:hAnsi="Arial" w:cs="Arial"/>
                <w:color w:val="000000"/>
                <w:sz w:val="20"/>
                <w:szCs w:val="20"/>
              </w:rPr>
              <w:t>Piece</w:t>
            </w:r>
          </w:p>
        </w:tc>
        <w:tc>
          <w:tcPr>
            <w:tcW w:w="854" w:type="dxa"/>
            <w:tcBorders>
              <w:top w:val="nil"/>
              <w:left w:val="nil"/>
              <w:bottom w:val="single" w:sz="4" w:space="0" w:color="auto"/>
              <w:right w:val="single" w:sz="4" w:space="0" w:color="auto"/>
            </w:tcBorders>
            <w:shd w:val="clear" w:color="auto" w:fill="auto"/>
            <w:noWrap/>
            <w:vAlign w:val="bottom"/>
          </w:tcPr>
          <w:p w14:paraId="7615C6B1" w14:textId="47FB2C1E" w:rsidR="00C44BB1" w:rsidRPr="004E3062" w:rsidRDefault="00C44BB1" w:rsidP="00C44BB1">
            <w:pPr>
              <w:jc w:val="left"/>
              <w:rPr>
                <w:rFonts w:ascii="Arial" w:hAnsi="Arial" w:cs="Arial"/>
              </w:rPr>
            </w:pPr>
            <w:r>
              <w:rPr>
                <w:rFonts w:ascii="Arial" w:hAnsi="Arial" w:cs="Arial"/>
              </w:rPr>
              <w:t>1</w:t>
            </w:r>
          </w:p>
        </w:tc>
        <w:tc>
          <w:tcPr>
            <w:tcW w:w="3106" w:type="dxa"/>
            <w:tcBorders>
              <w:top w:val="nil"/>
              <w:left w:val="nil"/>
              <w:bottom w:val="single" w:sz="4" w:space="0" w:color="auto"/>
              <w:right w:val="single" w:sz="4" w:space="0" w:color="auto"/>
            </w:tcBorders>
            <w:shd w:val="clear" w:color="auto" w:fill="auto"/>
            <w:vAlign w:val="bottom"/>
          </w:tcPr>
          <w:p w14:paraId="3C746EE2" w14:textId="77777777" w:rsidR="00C44BB1" w:rsidRPr="004E3062" w:rsidRDefault="00C44BB1" w:rsidP="00C44BB1">
            <w:pPr>
              <w:jc w:val="left"/>
              <w:rPr>
                <w:rFonts w:ascii="Arial" w:hAnsi="Arial" w:cs="Arial"/>
              </w:rPr>
            </w:pPr>
          </w:p>
        </w:tc>
      </w:tr>
    </w:tbl>
    <w:p w14:paraId="47C31357" w14:textId="77777777" w:rsidR="003A38E4" w:rsidRDefault="003A38E4" w:rsidP="003A38E4">
      <w:pPr>
        <w:rPr>
          <w:rFonts w:ascii="Arial Narrow" w:hAnsi="Arial Narrow"/>
        </w:rPr>
      </w:pPr>
    </w:p>
    <w:p w14:paraId="3E336ABD" w14:textId="77777777" w:rsidR="00B11E60" w:rsidRDefault="00B11E60" w:rsidP="00B11E60">
      <w:pPr>
        <w:rPr>
          <w:rFonts w:ascii="Akzidenz-Grotesk Std Light" w:hAnsi="Akzidenz-Grotesk Std Light"/>
          <w:b/>
          <w:sz w:val="28"/>
          <w:szCs w:val="28"/>
          <w:u w:val="single"/>
        </w:rPr>
      </w:pPr>
      <w:r>
        <w:rPr>
          <w:rFonts w:ascii="Akzidenz-Grotesk Std Light" w:hAnsi="Akzidenz-Grotesk Std Light"/>
          <w:b/>
          <w:sz w:val="28"/>
          <w:szCs w:val="28"/>
          <w:u w:val="single"/>
        </w:rPr>
        <w:t>PRICE VALIDITY</w:t>
      </w:r>
    </w:p>
    <w:tbl>
      <w:tblPr>
        <w:tblW w:w="9630" w:type="dxa"/>
        <w:tblInd w:w="85" w:type="dxa"/>
        <w:tblLook w:val="04A0" w:firstRow="1" w:lastRow="0" w:firstColumn="1" w:lastColumn="0" w:noHBand="0" w:noVBand="1"/>
      </w:tblPr>
      <w:tblGrid>
        <w:gridCol w:w="4317"/>
        <w:gridCol w:w="1350"/>
        <w:gridCol w:w="3963"/>
      </w:tblGrid>
      <w:tr w:rsidR="00B11E60" w:rsidRPr="002F721A" w14:paraId="07598559" w14:textId="77777777" w:rsidTr="00B11E60">
        <w:trPr>
          <w:trHeight w:val="530"/>
        </w:trPr>
        <w:tc>
          <w:tcPr>
            <w:tcW w:w="4317" w:type="dxa"/>
            <w:tcBorders>
              <w:top w:val="single" w:sz="4" w:space="0" w:color="auto"/>
              <w:left w:val="single" w:sz="4" w:space="0" w:color="auto"/>
              <w:bottom w:val="single" w:sz="4" w:space="0" w:color="auto"/>
              <w:right w:val="single" w:sz="4" w:space="0" w:color="auto"/>
            </w:tcBorders>
            <w:shd w:val="clear" w:color="auto" w:fill="auto"/>
            <w:vAlign w:val="bottom"/>
          </w:tcPr>
          <w:p w14:paraId="5592A043"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51B0EBE"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in</w:t>
            </w:r>
          </w:p>
          <w:p w14:paraId="2A117826" w14:textId="77777777" w:rsidR="00B11E60" w:rsidRPr="002F721A" w:rsidRDefault="00B11E60" w:rsidP="00AC4EF8">
            <w:pPr>
              <w:jc w:val="left"/>
              <w:rPr>
                <w:rFonts w:ascii="Arial" w:hAnsi="Arial" w:cs="Arial"/>
                <w:color w:val="000000"/>
                <w:sz w:val="20"/>
                <w:szCs w:val="20"/>
              </w:rPr>
            </w:pPr>
            <w:r>
              <w:rPr>
                <w:rFonts w:ascii="Arial" w:hAnsi="Arial" w:cs="Arial"/>
                <w:color w:val="000000"/>
                <w:sz w:val="20"/>
                <w:szCs w:val="20"/>
              </w:rPr>
              <w:t>Months</w:t>
            </w:r>
          </w:p>
        </w:tc>
        <w:tc>
          <w:tcPr>
            <w:tcW w:w="3963" w:type="dxa"/>
            <w:tcBorders>
              <w:top w:val="single" w:sz="4" w:space="0" w:color="auto"/>
              <w:left w:val="nil"/>
              <w:bottom w:val="single" w:sz="4" w:space="0" w:color="auto"/>
              <w:right w:val="single" w:sz="4" w:space="0" w:color="auto"/>
            </w:tcBorders>
            <w:shd w:val="clear" w:color="auto" w:fill="auto"/>
            <w:noWrap/>
            <w:vAlign w:val="bottom"/>
          </w:tcPr>
          <w:p w14:paraId="7B3B1DA5" w14:textId="77777777" w:rsidR="00B11E60" w:rsidRDefault="00B11E60" w:rsidP="00AC4EF8">
            <w:pPr>
              <w:jc w:val="left"/>
              <w:rPr>
                <w:rFonts w:ascii="Arial" w:hAnsi="Arial" w:cs="Arial"/>
                <w:color w:val="000000"/>
                <w:sz w:val="20"/>
                <w:szCs w:val="20"/>
              </w:rPr>
            </w:pPr>
            <w:r>
              <w:rPr>
                <w:rFonts w:ascii="Arial" w:hAnsi="Arial" w:cs="Arial"/>
                <w:color w:val="000000"/>
                <w:sz w:val="20"/>
                <w:szCs w:val="20"/>
              </w:rPr>
              <w:t>Indicate here:</w:t>
            </w:r>
          </w:p>
          <w:p w14:paraId="25ED4CF6" w14:textId="77777777" w:rsidR="00B11E60" w:rsidRDefault="00B11E60" w:rsidP="00AC4EF8">
            <w:pPr>
              <w:jc w:val="left"/>
              <w:rPr>
                <w:rFonts w:ascii="Arial" w:hAnsi="Arial" w:cs="Arial"/>
                <w:color w:val="000000"/>
                <w:sz w:val="20"/>
                <w:szCs w:val="20"/>
              </w:rPr>
            </w:pPr>
          </w:p>
          <w:p w14:paraId="1BAE4353" w14:textId="77777777" w:rsidR="00B11E60" w:rsidRPr="002F721A" w:rsidRDefault="00B11E60" w:rsidP="00AC4EF8">
            <w:pPr>
              <w:jc w:val="left"/>
              <w:rPr>
                <w:rFonts w:ascii="Arial" w:hAnsi="Arial" w:cs="Arial"/>
                <w:color w:val="000000"/>
                <w:sz w:val="20"/>
                <w:szCs w:val="20"/>
              </w:rPr>
            </w:pPr>
          </w:p>
        </w:tc>
      </w:tr>
    </w:tbl>
    <w:p w14:paraId="21C9BCF6" w14:textId="4830A4E2" w:rsidR="003A38E4" w:rsidRDefault="003A38E4" w:rsidP="003A38E4">
      <w:pPr>
        <w:rPr>
          <w:rFonts w:ascii="Arial Narrow" w:hAnsi="Arial Narrow"/>
          <w:color w:val="FF0000"/>
        </w:rPr>
      </w:pPr>
    </w:p>
    <w:p w14:paraId="31ECADE5" w14:textId="77777777" w:rsidR="006E4A46" w:rsidRDefault="006E4A46" w:rsidP="006E4A46">
      <w:pPr>
        <w:rPr>
          <w:rFonts w:ascii="Arial Narrow" w:hAnsi="Arial Narrow"/>
          <w:b/>
        </w:rPr>
      </w:pPr>
      <w:r w:rsidRPr="00072D98">
        <w:rPr>
          <w:rFonts w:ascii="Arial Narrow" w:hAnsi="Arial Narrow"/>
          <w:b/>
        </w:rPr>
        <w:t>Sign and stamp this page</w:t>
      </w:r>
    </w:p>
    <w:p w14:paraId="5FD7FA37" w14:textId="77777777" w:rsidR="006E4A46" w:rsidRDefault="006E4A46" w:rsidP="006E4A46">
      <w:pPr>
        <w:rPr>
          <w:rFonts w:ascii="Arial Narrow" w:hAnsi="Arial Narrow"/>
          <w:b/>
        </w:rPr>
      </w:pPr>
    </w:p>
    <w:p w14:paraId="7BA70085" w14:textId="77777777" w:rsidR="006E4A46" w:rsidRPr="007978A6" w:rsidRDefault="006E4A46" w:rsidP="006E4A46">
      <w:pPr>
        <w:rPr>
          <w:rFonts w:ascii="Arial Narrow" w:hAnsi="Arial Narrow"/>
          <w:b/>
          <w:bCs/>
        </w:rPr>
      </w:pPr>
      <w:r w:rsidRPr="007978A6">
        <w:rPr>
          <w:rFonts w:ascii="Arial Narrow" w:hAnsi="Arial Narrow"/>
          <w:b/>
          <w:bCs/>
        </w:rPr>
        <w:t>All unit rates should have applicable taxes as IRC will not pay for any tax not included in the unit rate.</w:t>
      </w:r>
    </w:p>
    <w:p w14:paraId="50CBE7C6" w14:textId="77777777" w:rsidR="006E4A46" w:rsidRDefault="006E4A46" w:rsidP="006E4A46">
      <w:pPr>
        <w:rPr>
          <w:rFonts w:ascii="Arial Narrow" w:hAnsi="Arial Narrow"/>
        </w:rPr>
      </w:pPr>
    </w:p>
    <w:p w14:paraId="398781B4" w14:textId="77777777" w:rsidR="006E4A46" w:rsidRPr="00C26308" w:rsidRDefault="006E4A46" w:rsidP="006E4A46">
      <w:pPr>
        <w:rPr>
          <w:rFonts w:ascii="Arial Narrow" w:hAnsi="Arial Narrow"/>
        </w:rPr>
      </w:pPr>
      <w:bookmarkStart w:id="5" w:name="_Hlk95581876"/>
      <w:r w:rsidRPr="00C26308">
        <w:rPr>
          <w:rFonts w:ascii="Arial Narrow" w:hAnsi="Arial Narrow"/>
        </w:rPr>
        <w:t>All items quoted must be of the highest quality</w:t>
      </w:r>
      <w:r w:rsidRPr="00C26308">
        <w:rPr>
          <w:rFonts w:ascii="Arial Narrow" w:hAnsi="Arial Narrow"/>
        </w:rPr>
        <w:tab/>
      </w:r>
      <w:r w:rsidRPr="00C26308">
        <w:rPr>
          <w:rFonts w:ascii="Arial Narrow" w:hAnsi="Arial Narrow"/>
        </w:rPr>
        <w:tab/>
      </w:r>
      <w:r w:rsidRPr="00C26308">
        <w:rPr>
          <w:rFonts w:ascii="Arial Narrow" w:hAnsi="Arial Narrow"/>
        </w:rPr>
        <w:tab/>
      </w:r>
    </w:p>
    <w:p w14:paraId="1E87AA03" w14:textId="77777777" w:rsidR="006E4A46" w:rsidRPr="00C26308" w:rsidRDefault="006E4A46" w:rsidP="006E4A46">
      <w:pPr>
        <w:rPr>
          <w:rFonts w:ascii="Arial Narrow" w:hAnsi="Arial Narrow"/>
        </w:rPr>
      </w:pPr>
      <w:r w:rsidRPr="00C26308">
        <w:rPr>
          <w:rFonts w:ascii="Arial Narrow" w:hAnsi="Arial Narrow"/>
        </w:rPr>
        <w:t>Unit cost/rate should include delivery and offloading (all t</w:t>
      </w:r>
      <w:r>
        <w:rPr>
          <w:rFonts w:ascii="Arial Narrow" w:hAnsi="Arial Narrow"/>
        </w:rPr>
        <w:t>axes paid) at IRC office</w:t>
      </w:r>
      <w:r w:rsidRPr="00C26308">
        <w:rPr>
          <w:rFonts w:ascii="Arial Narrow" w:hAnsi="Arial Narrow"/>
        </w:rPr>
        <w:tab/>
      </w:r>
      <w:r w:rsidRPr="00C26308">
        <w:rPr>
          <w:rFonts w:ascii="Arial Narrow" w:hAnsi="Arial Narrow"/>
        </w:rPr>
        <w:tab/>
      </w:r>
    </w:p>
    <w:p w14:paraId="559203D7" w14:textId="77777777" w:rsidR="006E4A46" w:rsidRPr="00C26308" w:rsidRDefault="006E4A46" w:rsidP="006E4A46">
      <w:pPr>
        <w:rPr>
          <w:rFonts w:ascii="Arial Narrow" w:hAnsi="Arial Narrow"/>
        </w:rPr>
      </w:pPr>
      <w:r w:rsidRPr="00C26308">
        <w:rPr>
          <w:rFonts w:ascii="Arial Narrow" w:hAnsi="Arial Narrow"/>
        </w:rPr>
        <w:t>You are requested to:</w:t>
      </w:r>
      <w:r w:rsidRPr="00C26308">
        <w:rPr>
          <w:rFonts w:ascii="Arial Narrow" w:hAnsi="Arial Narrow"/>
        </w:rPr>
        <w:tab/>
      </w:r>
      <w:r w:rsidRPr="00C26308">
        <w:rPr>
          <w:rFonts w:ascii="Arial Narrow" w:hAnsi="Arial Narrow"/>
        </w:rPr>
        <w:tab/>
      </w:r>
      <w:r w:rsidRPr="00C26308">
        <w:rPr>
          <w:rFonts w:ascii="Arial Narrow" w:hAnsi="Arial Narrow"/>
        </w:rPr>
        <w:tab/>
      </w:r>
    </w:p>
    <w:p w14:paraId="5DAA2546" w14:textId="77777777" w:rsidR="006E4A46" w:rsidRPr="00C26308" w:rsidRDefault="006E4A46" w:rsidP="006E4A46">
      <w:pPr>
        <w:rPr>
          <w:rFonts w:ascii="Arial Narrow" w:hAnsi="Arial Narrow"/>
        </w:rPr>
      </w:pPr>
      <w:r>
        <w:rPr>
          <w:rFonts w:ascii="Arial Narrow" w:hAnsi="Arial Narrow"/>
        </w:rPr>
        <w:t>1</w:t>
      </w:r>
      <w:r w:rsidRPr="00C26308">
        <w:rPr>
          <w:rFonts w:ascii="Arial Narrow" w:hAnsi="Arial Narrow"/>
        </w:rPr>
        <w:t>-Use this sheet for entering your price and don't change the numbering or delete anything. If you are unable to offer an item, leave the space for price blank (Using your pro-forma is not allowed</w:t>
      </w:r>
      <w:r w:rsidRPr="00C26308">
        <w:rPr>
          <w:rFonts w:ascii="Arial Narrow" w:hAnsi="Arial Narrow"/>
        </w:rPr>
        <w:tab/>
      </w:r>
    </w:p>
    <w:p w14:paraId="6364C3EC" w14:textId="77777777" w:rsidR="006E4A46" w:rsidRPr="00C26308" w:rsidRDefault="006E4A46" w:rsidP="006E4A46">
      <w:pPr>
        <w:rPr>
          <w:rFonts w:ascii="Arial Narrow" w:hAnsi="Arial Narrow"/>
        </w:rPr>
      </w:pPr>
      <w:r>
        <w:rPr>
          <w:rFonts w:ascii="Arial Narrow" w:hAnsi="Arial Narrow"/>
        </w:rPr>
        <w:t>2</w:t>
      </w:r>
      <w:r w:rsidRPr="00C26308">
        <w:rPr>
          <w:rFonts w:ascii="Arial Narrow" w:hAnsi="Arial Narrow"/>
        </w:rPr>
        <w:t>-Provide information regarding any discounts due to quantity ordered &amp; changes in prices according to sizes (You can provide by range of Purchase Order Value)</w:t>
      </w:r>
      <w:r w:rsidRPr="00C26308">
        <w:rPr>
          <w:rFonts w:ascii="Arial Narrow" w:hAnsi="Arial Narrow"/>
        </w:rPr>
        <w:tab/>
      </w:r>
    </w:p>
    <w:p w14:paraId="3B24CE89" w14:textId="02838374" w:rsidR="006E4A46" w:rsidRDefault="006E4A46" w:rsidP="003A38E4">
      <w:pPr>
        <w:rPr>
          <w:rFonts w:ascii="Arial Narrow" w:hAnsi="Arial Narrow"/>
          <w:b/>
          <w:bCs/>
        </w:rPr>
      </w:pPr>
      <w:r>
        <w:rPr>
          <w:rFonts w:ascii="Arial Narrow" w:hAnsi="Arial Narrow"/>
        </w:rPr>
        <w:t>3</w:t>
      </w:r>
      <w:r w:rsidRPr="00C26308">
        <w:rPr>
          <w:rFonts w:ascii="Arial Narrow" w:hAnsi="Arial Narrow"/>
        </w:rPr>
        <w:t>-Provide clear specifications detailing quality, source of origin</w:t>
      </w:r>
      <w:r>
        <w:rPr>
          <w:rFonts w:ascii="Arial Narrow" w:hAnsi="Arial Narrow"/>
        </w:rPr>
        <w:t xml:space="preserve"> (where applicable)</w:t>
      </w:r>
      <w:r w:rsidRPr="00C26308">
        <w:rPr>
          <w:rFonts w:ascii="Arial Narrow" w:hAnsi="Arial Narrow"/>
        </w:rPr>
        <w:tab/>
      </w:r>
      <w:bookmarkEnd w:id="5"/>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E24B9A"/>
    <w:sectPr w:rsidR="000764E3" w:rsidSect="00CD44B6">
      <w:footerReference w:type="default" r:id="rId9"/>
      <w:foot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5DCF2" w14:textId="77777777" w:rsidR="00E24B9A" w:rsidRDefault="00E24B9A">
      <w:r>
        <w:separator/>
      </w:r>
    </w:p>
  </w:endnote>
  <w:endnote w:type="continuationSeparator" w:id="0">
    <w:p w14:paraId="69858550" w14:textId="77777777" w:rsidR="00E24B9A" w:rsidRDefault="00E24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E24B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E24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1A10E" w14:textId="77777777" w:rsidR="00E24B9A" w:rsidRDefault="00E24B9A">
      <w:r>
        <w:separator/>
      </w:r>
    </w:p>
  </w:footnote>
  <w:footnote w:type="continuationSeparator" w:id="0">
    <w:p w14:paraId="1E958CC8" w14:textId="77777777" w:rsidR="00E24B9A" w:rsidRDefault="00E24B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mothy Ssebulime">
    <w15:presenceInfo w15:providerId="AD" w15:userId="S::Timothy.Ssebulime@rescue.org::9601f783-c6e2-4211-b9c0-420ada79d1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2479B"/>
    <w:rsid w:val="00031E08"/>
    <w:rsid w:val="00073EA1"/>
    <w:rsid w:val="000E3001"/>
    <w:rsid w:val="000F6AC1"/>
    <w:rsid w:val="00171C1F"/>
    <w:rsid w:val="001D6A82"/>
    <w:rsid w:val="001F1674"/>
    <w:rsid w:val="002636FA"/>
    <w:rsid w:val="00315B50"/>
    <w:rsid w:val="00334ED2"/>
    <w:rsid w:val="00344E24"/>
    <w:rsid w:val="003A38E4"/>
    <w:rsid w:val="003A59F3"/>
    <w:rsid w:val="003A7F2D"/>
    <w:rsid w:val="005374A4"/>
    <w:rsid w:val="005375FC"/>
    <w:rsid w:val="005907C8"/>
    <w:rsid w:val="0059793B"/>
    <w:rsid w:val="006E4A46"/>
    <w:rsid w:val="00714EBE"/>
    <w:rsid w:val="00727D31"/>
    <w:rsid w:val="00755304"/>
    <w:rsid w:val="0079312E"/>
    <w:rsid w:val="007B482A"/>
    <w:rsid w:val="00854089"/>
    <w:rsid w:val="009500D6"/>
    <w:rsid w:val="009510F1"/>
    <w:rsid w:val="009576B0"/>
    <w:rsid w:val="00997DA9"/>
    <w:rsid w:val="00A50021"/>
    <w:rsid w:val="00AE6418"/>
    <w:rsid w:val="00B11E60"/>
    <w:rsid w:val="00B77E9F"/>
    <w:rsid w:val="00BE1050"/>
    <w:rsid w:val="00C26808"/>
    <w:rsid w:val="00C44BB1"/>
    <w:rsid w:val="00C76063"/>
    <w:rsid w:val="00C77A9F"/>
    <w:rsid w:val="00C96204"/>
    <w:rsid w:val="00CB1D53"/>
    <w:rsid w:val="00CC3AF7"/>
    <w:rsid w:val="00CC6FF0"/>
    <w:rsid w:val="00CD759A"/>
    <w:rsid w:val="00D00311"/>
    <w:rsid w:val="00D04D50"/>
    <w:rsid w:val="00D5505D"/>
    <w:rsid w:val="00DB4E86"/>
    <w:rsid w:val="00E11343"/>
    <w:rsid w:val="00E24B9A"/>
    <w:rsid w:val="00E41EC9"/>
    <w:rsid w:val="00E85EFD"/>
    <w:rsid w:val="00EA6E78"/>
    <w:rsid w:val="00F03978"/>
    <w:rsid w:val="00F20034"/>
    <w:rsid w:val="00F5799B"/>
    <w:rsid w:val="00F662BD"/>
    <w:rsid w:val="00FC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53117141">
      <w:bodyDiv w:val="1"/>
      <w:marLeft w:val="0"/>
      <w:marRight w:val="0"/>
      <w:marTop w:val="0"/>
      <w:marBottom w:val="0"/>
      <w:divBdr>
        <w:top w:val="none" w:sz="0" w:space="0" w:color="auto"/>
        <w:left w:val="none" w:sz="0" w:space="0" w:color="auto"/>
        <w:bottom w:val="none" w:sz="0" w:space="0" w:color="auto"/>
        <w:right w:val="none" w:sz="0" w:space="0" w:color="auto"/>
      </w:divBdr>
    </w:div>
    <w:div w:id="81372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E3DEE-1C12-43A2-B879-1592D58F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1128</Words>
  <Characters>6432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8</cp:revision>
  <dcterms:created xsi:type="dcterms:W3CDTF">2022-03-15T12:51:00Z</dcterms:created>
  <dcterms:modified xsi:type="dcterms:W3CDTF">2022-03-17T17:50:00Z</dcterms:modified>
</cp:coreProperties>
</file>